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56" w:rsidRPr="00E9120B" w:rsidRDefault="00E361C0" w:rsidP="00C06DDF">
      <w:pPr>
        <w:pStyle w:val="Title"/>
        <w:spacing w:before="120" w:after="120"/>
        <w:rPr>
          <w:rFonts w:ascii="Arial" w:hAnsi="Arial" w:cs="Arial"/>
          <w:color w:val="000000" w:themeColor="text1"/>
          <w:sz w:val="28"/>
          <w:szCs w:val="28"/>
        </w:rPr>
      </w:pPr>
      <w:bookmarkStart w:id="0" w:name="_GoBack"/>
      <w:bookmarkEnd w:id="0"/>
      <w:r w:rsidRPr="00E9120B">
        <w:rPr>
          <w:rFonts w:ascii="Arial" w:hAnsi="Arial" w:cs="Arial"/>
          <w:bCs/>
          <w:color w:val="000000" w:themeColor="text1"/>
          <w:sz w:val="28"/>
          <w:szCs w:val="28"/>
        </w:rPr>
        <w:t>Banking System in Turkey</w:t>
      </w:r>
      <w:r w:rsidRPr="00E9120B">
        <w:rPr>
          <w:rFonts w:ascii="Arial" w:hAnsi="Arial" w:cs="Arial"/>
          <w:b w:val="0"/>
          <w:bCs/>
          <w:color w:val="000000" w:themeColor="text1"/>
          <w:sz w:val="28"/>
          <w:szCs w:val="28"/>
        </w:rPr>
        <w:t xml:space="preserve"> </w:t>
      </w:r>
      <w:r w:rsidR="00CC3FDF" w:rsidRPr="00E9120B">
        <w:rPr>
          <w:rStyle w:val="FootnoteReference"/>
          <w:rFonts w:ascii="Arial" w:hAnsi="Arial" w:cs="Arial"/>
          <w:color w:val="000000" w:themeColor="text1"/>
          <w:sz w:val="28"/>
          <w:szCs w:val="28"/>
        </w:rPr>
        <w:footnoteReference w:id="2"/>
      </w:r>
    </w:p>
    <w:p w:rsidR="00CD44E5" w:rsidRPr="00E9120B" w:rsidRDefault="00CD44E5" w:rsidP="00C06DDF">
      <w:pPr>
        <w:pStyle w:val="Title"/>
        <w:spacing w:before="120"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CC3FDF" w:rsidRPr="00E9120B" w:rsidRDefault="00CC3FDF" w:rsidP="00C06DDF">
      <w:pPr>
        <w:pStyle w:val="Title"/>
        <w:spacing w:before="120" w:after="120"/>
        <w:rPr>
          <w:rFonts w:ascii="Arial" w:hAnsi="Arial" w:cs="Arial"/>
          <w:color w:val="000000" w:themeColor="text1"/>
          <w:sz w:val="28"/>
          <w:szCs w:val="28"/>
        </w:rPr>
      </w:pPr>
      <w:r w:rsidRPr="00E9120B">
        <w:rPr>
          <w:rFonts w:ascii="Arial" w:hAnsi="Arial" w:cs="Arial"/>
          <w:color w:val="000000" w:themeColor="text1"/>
          <w:sz w:val="28"/>
          <w:szCs w:val="28"/>
        </w:rPr>
        <w:t>“</w:t>
      </w:r>
      <w:r w:rsidR="00AB543F" w:rsidRPr="00E9120B">
        <w:rPr>
          <w:rFonts w:ascii="Arial" w:hAnsi="Arial" w:cs="Arial"/>
          <w:color w:val="000000" w:themeColor="text1"/>
          <w:sz w:val="28"/>
          <w:szCs w:val="28"/>
        </w:rPr>
        <w:t>June</w:t>
      </w:r>
      <w:r w:rsidR="009E2616" w:rsidRPr="00E9120B">
        <w:rPr>
          <w:rFonts w:ascii="Arial" w:hAnsi="Arial" w:cs="Arial"/>
          <w:color w:val="000000" w:themeColor="text1"/>
          <w:sz w:val="28"/>
          <w:szCs w:val="28"/>
        </w:rPr>
        <w:t xml:space="preserve"> 2016</w:t>
      </w:r>
      <w:r w:rsidRPr="00E9120B">
        <w:rPr>
          <w:rFonts w:ascii="Arial" w:hAnsi="Arial" w:cs="Arial"/>
          <w:color w:val="000000" w:themeColor="text1"/>
          <w:sz w:val="28"/>
          <w:szCs w:val="28"/>
        </w:rPr>
        <w:t>”</w:t>
      </w:r>
    </w:p>
    <w:p w:rsidR="00C5615B" w:rsidRPr="00E9120B" w:rsidRDefault="00C5615B" w:rsidP="00C06DDF">
      <w:pPr>
        <w:pStyle w:val="Title"/>
        <w:spacing w:before="120" w:after="120"/>
        <w:rPr>
          <w:rFonts w:ascii="Arial" w:hAnsi="Arial" w:cs="Arial"/>
          <w:color w:val="000000" w:themeColor="text1"/>
          <w:sz w:val="28"/>
          <w:szCs w:val="28"/>
        </w:rPr>
      </w:pPr>
    </w:p>
    <w:p w:rsidR="00DD3FC9" w:rsidRPr="00E9120B" w:rsidRDefault="00406AFC" w:rsidP="00DD3FC9">
      <w:pPr>
        <w:jc w:val="both"/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In the second quarter, growth expectations in developing countries declined and capital inflows reduced to these countries. Commodity prices rose. </w:t>
      </w:r>
      <w:r w:rsidR="00E9120B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>Turkey diverged positively and capital inflows to Turkey</w:t>
      </w:r>
      <w:r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 increased.</w:t>
      </w:r>
      <w:r w:rsidR="00DD3FC9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 </w:t>
      </w:r>
      <w:r w:rsidR="00EE7194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In the second quarter of 2016 </w:t>
      </w:r>
      <w:proofErr w:type="spellStart"/>
      <w:r w:rsidR="00EE7194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>gdp</w:t>
      </w:r>
      <w:proofErr w:type="spellEnd"/>
      <w:r w:rsidR="00EE7194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 growth rate slightly decreased compared to the first quarter</w:t>
      </w:r>
      <w:r w:rsidR="00DD3FC9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>. Shareholders' equity increased rapid</w:t>
      </w:r>
      <w:r w:rsidR="00931A02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>ly</w:t>
      </w:r>
      <w:r w:rsidR="00DD3FC9" w:rsidRPr="00E9120B">
        <w:rPr>
          <w:rFonts w:ascii="Arial" w:hAnsi="Arial"/>
          <w:b/>
          <w:i/>
          <w:color w:val="000000" w:themeColor="text1"/>
          <w:sz w:val="22"/>
          <w:szCs w:val="22"/>
          <w:lang w:val="en-US"/>
        </w:rPr>
        <w:t xml:space="preserve"> due to the higher profit of the banking sector and growth rate of the total assets decelerate.</w:t>
      </w:r>
    </w:p>
    <w:p w:rsidR="00E27F76" w:rsidRPr="00E9120B" w:rsidRDefault="00CC3FDF" w:rsidP="00C06DDF">
      <w:p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 xml:space="preserve">1. </w:t>
      </w:r>
      <w:r w:rsidR="00614E5B"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>General Outlook</w:t>
      </w:r>
    </w:p>
    <w:p w:rsidR="00FE56E9" w:rsidRPr="00E9120B" w:rsidRDefault="00FE56E9" w:rsidP="00887D10">
      <w:pPr>
        <w:pStyle w:val="ListParagraph"/>
        <w:numPr>
          <w:ilvl w:val="0"/>
          <w:numId w:val="21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 xml:space="preserve">Capital inflows to developing countries </w:t>
      </w:r>
      <w:r w:rsidR="00AB543F"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>declined</w:t>
      </w:r>
      <w:r w:rsidR="009E2616"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 xml:space="preserve">: 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In the second quarter of 2016, due to the weaker growth expectations, emerging countries faced limited capital inflows. Also, rise in oil prices has led to an increase in inflation.</w:t>
      </w:r>
    </w:p>
    <w:p w:rsidR="00FE56E9" w:rsidRPr="00E9120B" w:rsidRDefault="00FE56E9" w:rsidP="00FE56E9">
      <w:pPr>
        <w:pStyle w:val="ListParagraph"/>
        <w:spacing w:before="120" w:after="120"/>
        <w:ind w:left="426"/>
        <w:jc w:val="both"/>
        <w:rPr>
          <w:rFonts w:ascii="Arial" w:hAnsi="Arial" w:cs="Arial"/>
          <w:color w:val="000000" w:themeColor="text1"/>
          <w:sz w:val="12"/>
          <w:szCs w:val="12"/>
          <w:lang w:val="en-US"/>
        </w:rPr>
      </w:pPr>
    </w:p>
    <w:p w:rsidR="00FE56E9" w:rsidRPr="00E9120B" w:rsidRDefault="002A5DB2" w:rsidP="00887D10">
      <w:pPr>
        <w:pStyle w:val="ListParagraph"/>
        <w:numPr>
          <w:ilvl w:val="0"/>
          <w:numId w:val="21"/>
        </w:numPr>
        <w:spacing w:before="120" w:after="120"/>
        <w:ind w:left="426"/>
        <w:jc w:val="both"/>
        <w:rPr>
          <w:rFonts w:ascii="Arial" w:hAnsi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>Turkey diverged positively</w:t>
      </w:r>
      <w:r w:rsidR="00FE56E9"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 xml:space="preserve">: 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Turkish economy showed a positive performance compared to other developing countries in the second quarter of 2016. Capital inflows revived compared to the first quarter of the year and official reserves increased.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Although inflation continues to rise, the rate of increase was limited.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Additionally, i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 the second half of 2016, growth rate was slowed down compared to the first half and realized </w:t>
      </w:r>
      <w:r w:rsidR="00887D1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3.1 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percent. The current account deficit has continued to contract on an annual basis.</w:t>
      </w:r>
    </w:p>
    <w:p w:rsidR="00A63300" w:rsidRPr="00E9120B" w:rsidRDefault="00A63300" w:rsidP="006E49D3">
      <w:pPr>
        <w:pStyle w:val="ListParagraph"/>
        <w:spacing w:before="120" w:after="120"/>
        <w:ind w:left="426"/>
        <w:jc w:val="both"/>
        <w:rPr>
          <w:rFonts w:ascii="Arial" w:hAnsi="Arial"/>
          <w:b/>
          <w:color w:val="000000" w:themeColor="text1"/>
          <w:sz w:val="22"/>
          <w:szCs w:val="22"/>
          <w:lang w:val="en-US"/>
        </w:rPr>
      </w:pPr>
    </w:p>
    <w:p w:rsidR="006E49D3" w:rsidRPr="00E9120B" w:rsidRDefault="006E49D3" w:rsidP="006F7C6C">
      <w:pPr>
        <w:pStyle w:val="ListParagraph"/>
        <w:numPr>
          <w:ilvl w:val="0"/>
          <w:numId w:val="21"/>
        </w:numPr>
        <w:spacing w:before="120" w:after="120"/>
        <w:ind w:left="426" w:hanging="284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>CBRT lowered the upper band of the interest rate corridor</w:t>
      </w:r>
      <w:r w:rsidR="00DE5855" w:rsidRPr="00E9120B">
        <w:rPr>
          <w:rFonts w:ascii="Arial" w:hAnsi="Arial"/>
          <w:b/>
          <w:color w:val="000000" w:themeColor="text1"/>
          <w:sz w:val="22"/>
          <w:szCs w:val="22"/>
          <w:lang w:val="en-US"/>
        </w:rPr>
        <w:t xml:space="preserve">: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Marginal Funding Rate 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was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reduced from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10.</w:t>
      </w:r>
      <w:r w:rsidR="00887D1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to </w:t>
      </w:r>
      <w:r w:rsidR="00887D1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9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in </w:t>
      </w:r>
      <w:r w:rsidR="00887D1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second quarter of 2016 </w:t>
      </w:r>
      <w:proofErr w:type="gramStart"/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thanks</w:t>
      </w:r>
      <w:proofErr w:type="gramEnd"/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 recovery in the 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core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inflation</w:t>
      </w:r>
      <w:r w:rsidR="00931A02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i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ncreasing risk appetite for emerging countries after Brexit decision.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weighted average cost of </w:t>
      </w:r>
      <w:r w:rsidR="009A68B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funding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that</w:t>
      </w:r>
      <w:r w:rsidR="009A68B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was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8.9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 as end of the March 2016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decreased to </w:t>
      </w:r>
      <w:r w:rsidR="006F7C6C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8.2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percent. Marginal Funding Rate has been reduced </w:t>
      </w:r>
      <w:r w:rsidR="006F7C6C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25</w:t>
      </w:r>
      <w:r w:rsidR="006F7C6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basis points in Monetary Policy Committee Meeting in July 2016</w:t>
      </w:r>
      <w:r w:rsidR="00416F6C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6E49D3" w:rsidRPr="00E9120B" w:rsidRDefault="006E49D3" w:rsidP="006E49D3">
      <w:pPr>
        <w:pStyle w:val="ListParagraph"/>
        <w:rPr>
          <w:rFonts w:ascii="Arial" w:hAnsi="Arial" w:cs="Arial"/>
          <w:color w:val="000000" w:themeColor="text1"/>
          <w:sz w:val="12"/>
          <w:szCs w:val="12"/>
          <w:lang w:val="en-US"/>
        </w:rPr>
      </w:pPr>
    </w:p>
    <w:p w:rsidR="00CB11EF" w:rsidRPr="00E9120B" w:rsidRDefault="00641A2F" w:rsidP="00C06DDF">
      <w:p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bookmarkStart w:id="1" w:name="OLE_LINK17"/>
      <w:bookmarkStart w:id="2" w:name="OLE_LINK18"/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2.</w:t>
      </w:r>
      <w:r w:rsidR="00CB11E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A12D16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Developments in Banking Sector:</w:t>
      </w:r>
    </w:p>
    <w:p w:rsidR="008C1C09" w:rsidRPr="00E9120B" w:rsidRDefault="008C1C09" w:rsidP="00614E5B">
      <w:pPr>
        <w:pStyle w:val="ListParagraph"/>
        <w:numPr>
          <w:ilvl w:val="0"/>
          <w:numId w:val="20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Total assets increased by </w:t>
      </w:r>
      <w:r w:rsidR="00CF7AE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12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percent in TL terms by </w:t>
      </w:r>
      <w:r w:rsidR="00CF7AE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compared to the same period of 201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reached TL </w:t>
      </w:r>
      <w:r w:rsidR="00CF7AE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2,350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billion (USD </w:t>
      </w:r>
      <w:r w:rsidR="0099434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</w:t>
      </w:r>
      <w:r w:rsidR="00CF7AE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billion).</w:t>
      </w:r>
      <w:r w:rsidR="00614E5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Total assets </w:t>
      </w:r>
      <w:r w:rsidR="009A68B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grew</w:t>
      </w:r>
      <w:r w:rsidR="00614E5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by </w:t>
      </w:r>
      <w:r w:rsidR="00CF7AE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</w:t>
      </w:r>
      <w:r w:rsidR="00614E5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614E5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 in dollar terms</w:t>
      </w:r>
      <w:r w:rsidR="00484331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614E5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ratio of total assets to </w:t>
      </w:r>
      <w:proofErr w:type="spellStart"/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gdp</w:t>
      </w:r>
      <w:proofErr w:type="spellEnd"/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F91D5E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realized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99434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14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as of 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first </w:t>
      </w:r>
      <w:r w:rsidR="00F91D5E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half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of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bookmarkEnd w:id="1"/>
    <w:bookmarkEnd w:id="2"/>
    <w:p w:rsidR="00614E5B" w:rsidRPr="00E9120B" w:rsidRDefault="00614E5B" w:rsidP="00614E5B">
      <w:pPr>
        <w:pStyle w:val="ListParagraph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401204" w:rsidRPr="00E9120B" w:rsidRDefault="00614E5B" w:rsidP="00401204">
      <w:pPr>
        <w:pStyle w:val="ListParagraph"/>
        <w:numPr>
          <w:ilvl w:val="0"/>
          <w:numId w:val="20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Total loans increased by </w:t>
      </w:r>
      <w:r w:rsidR="0099434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F91D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on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 annual basis and reached TL </w:t>
      </w:r>
      <w:r w:rsidR="0099434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1,</w:t>
      </w:r>
      <w:r w:rsidR="00F91D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543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billion (USD </w:t>
      </w:r>
      <w:r w:rsidR="00994340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F91D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35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billion) as of </w:t>
      </w:r>
      <w:r w:rsidR="00F91D5E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The annual growth of loans was </w:t>
      </w:r>
      <w:r w:rsidR="00CA5E81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2B232B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in dollar terms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Slowdown in retail loans has continued in the first </w:t>
      </w:r>
      <w:r w:rsidR="00CA5E81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half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of 2016.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As of </w:t>
      </w:r>
      <w:r w:rsidR="00CA5E81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the annual growth of retail loans was </w:t>
      </w:r>
      <w:r w:rsidR="00DD3FC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The decline in retail loans was driven by </w:t>
      </w:r>
      <w:r w:rsidR="009A68B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decrease</w:t>
      </w:r>
      <w:r w:rsidR="00994340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consumer loans. </w:t>
      </w:r>
      <w:r w:rsidR="00401204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Because of high NPL ratio in credit card which was </w:t>
      </w:r>
      <w:r w:rsidR="00DD3FC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7.3</w:t>
      </w:r>
      <w:r w:rsidR="0040120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401204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percent, NPL ratio in retail loans was </w:t>
      </w:r>
      <w:r w:rsidR="0040120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4.</w:t>
      </w:r>
      <w:r w:rsidR="00DD3FC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401204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and surpassed the total credit</w:t>
      </w:r>
      <w:r w:rsidR="009A68BC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406AFC" w:rsidRPr="00E9120B" w:rsidRDefault="00406AFC" w:rsidP="00406AFC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406AFC" w:rsidRPr="00E9120B" w:rsidRDefault="00406AFC" w:rsidP="00406AFC">
      <w:pPr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62A7F" w:rsidRPr="00E9120B" w:rsidRDefault="00D62A7F" w:rsidP="00D62A7F">
      <w:pPr>
        <w:pStyle w:val="ListParagraph"/>
        <w:numPr>
          <w:ilvl w:val="0"/>
          <w:numId w:val="20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Loans to deposits ratio was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11</w:t>
      </w:r>
      <w:r w:rsidR="000C52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by </w:t>
      </w:r>
      <w:r w:rsidR="000C525E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increasing </w:t>
      </w:r>
      <w:r w:rsidR="000C525E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0</w:t>
      </w:r>
      <w:r w:rsidR="00740331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points compared to the same period of last year. The same ratio was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10</w:t>
      </w:r>
      <w:r w:rsidR="000C52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in state-owned banks, </w:t>
      </w:r>
      <w:r w:rsidR="000C525E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112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percent in private banks and </w:t>
      </w:r>
      <w:r w:rsidR="00740331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foreign banks as of </w:t>
      </w:r>
      <w:r w:rsidR="000C525E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</w:t>
      </w:r>
      <w:r w:rsidR="00740331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484331" w:rsidRPr="00E9120B">
        <w:rPr>
          <w:rStyle w:val="FootnoteReference"/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484331" w:rsidRPr="00E9120B">
        <w:rPr>
          <w:rStyle w:val="FootnoteReference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</w:p>
    <w:p w:rsidR="00740331" w:rsidRPr="00E9120B" w:rsidRDefault="00740331" w:rsidP="00740331">
      <w:pPr>
        <w:pStyle w:val="ListParagrap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D62A7F" w:rsidRPr="00E9120B" w:rsidRDefault="00D62A7F" w:rsidP="00D62A7F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Non-performing loans increased annually by </w:t>
      </w:r>
      <w:r w:rsidR="004F3EDD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27</w:t>
      </w:r>
      <w:r w:rsidR="00B3421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as of </w:t>
      </w:r>
      <w:r w:rsidR="001C545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</w:t>
      </w:r>
      <w:r w:rsidR="00B3421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 The ratio of non-performing loans (NPLs, gross) to loan stock </w:t>
      </w:r>
      <w:r w:rsidR="008C795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increased b</w:t>
      </w:r>
      <w:r w:rsidR="00B3421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y </w:t>
      </w:r>
      <w:r w:rsidR="00B3421A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0.4</w:t>
      </w:r>
      <w:r w:rsidR="00B3421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point and reached to </w:t>
      </w:r>
      <w:r w:rsidR="00B3421A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3.1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percent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Notably, provisions set aside for the NPLs were at the level of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="00B3421A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percent. </w:t>
      </w:r>
    </w:p>
    <w:p w:rsidR="00C5615B" w:rsidRPr="00E9120B" w:rsidRDefault="00C5615B" w:rsidP="00C5615B">
      <w:pPr>
        <w:pStyle w:val="ListParagraph"/>
        <w:ind w:left="426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935A8A" w:rsidRPr="00E9120B" w:rsidRDefault="00D62A7F" w:rsidP="00935A8A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Total deposits was TL </w:t>
      </w:r>
      <w:r w:rsidR="009525E6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1,318</w:t>
      </w:r>
      <w:r w:rsidR="002B232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billion (USD </w:t>
      </w:r>
      <w:r w:rsidR="002B232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457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billion) as of </w:t>
      </w:r>
      <w:r w:rsidR="009525E6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with an increase of </w:t>
      </w:r>
      <w:r w:rsidR="002B232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9525E6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rcent compared to </w:t>
      </w:r>
      <w:r w:rsidR="009525E6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Annual growth in deposits was </w:t>
      </w:r>
      <w:r w:rsidR="009525E6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dollar terms</w:t>
      </w:r>
      <w:r w:rsidR="009525E6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 FX deposits de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creased by </w:t>
      </w:r>
      <w:r w:rsidR="002B232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in dolla</w:t>
      </w:r>
      <w:r w:rsidR="008C795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r terms. The share of TL saving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deposits in total deposits </w:t>
      </w:r>
      <w:r w:rsidR="009525E6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rose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by </w:t>
      </w:r>
      <w:r w:rsidR="002B232B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point to </w:t>
      </w:r>
      <w:r w:rsidR="00935A8A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9525E6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="00935A8A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compared to the same month of the previous year.</w:t>
      </w:r>
    </w:p>
    <w:p w:rsidR="00D62A7F" w:rsidRPr="00E9120B" w:rsidRDefault="00D62A7F" w:rsidP="00C5615B">
      <w:pPr>
        <w:pStyle w:val="ListParagraph"/>
        <w:ind w:left="426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935A8A" w:rsidRPr="00E9120B" w:rsidRDefault="00935A8A" w:rsidP="00935A8A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Non-deposit funds increased by </w:t>
      </w:r>
      <w:r w:rsidR="00FA583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annually. The share of non-deposit funds in total liabilities 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increased by </w:t>
      </w:r>
      <w:r w:rsidR="00FA5839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point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percent </w:t>
      </w:r>
      <w:r w:rsidR="00BA7B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compared to the previous year. 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Due to depreciation of TL, nominal growth of loans </w:t>
      </w:r>
      <w:r w:rsidR="009F789D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borrowed 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from abroad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had 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an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important role in the </w:t>
      </w:r>
      <w:r w:rsidR="00FA583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increase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non-deposit funds</w:t>
      </w:r>
      <w:r w:rsidR="0050330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AC35F2" w:rsidRPr="00E9120B" w:rsidRDefault="00AC35F2" w:rsidP="00AC35F2">
      <w:pPr>
        <w:pStyle w:val="ListParagrap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935A8A" w:rsidRPr="00E9120B" w:rsidRDefault="00935A8A" w:rsidP="00827823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annual growth rate </w:t>
      </w:r>
      <w:r w:rsidR="00BA7B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of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shareholders' equity continued to 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accelerate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C9776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="00BA7B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cent and 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exceeded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to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the growth rate of the balance sheet</w:t>
      </w:r>
      <w:r w:rsidR="0082782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As of </w:t>
      </w:r>
      <w:r w:rsidR="00C9776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="0082782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shareholders' equity was TL </w:t>
      </w:r>
      <w:r w:rsidR="0082782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="00C9776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73</w:t>
      </w:r>
      <w:r w:rsidR="0082782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82782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billion (USD 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9</w:t>
      </w:r>
      <w:r w:rsidR="00C9776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82782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billion). Thus, the share of the shareholders' equity in total liabilities was 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11</w:t>
      </w:r>
      <w:r w:rsidR="00C9776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.1</w:t>
      </w:r>
      <w:r w:rsidR="0082782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82782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</w:t>
      </w:r>
      <w:r w:rsidR="0050330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C5615B" w:rsidRPr="00E9120B" w:rsidRDefault="00C5615B" w:rsidP="00C5615B">
      <w:pPr>
        <w:pStyle w:val="ListParagraph"/>
        <w:ind w:left="426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827823" w:rsidRPr="00E9120B" w:rsidRDefault="00827823" w:rsidP="00827823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 the first </w:t>
      </w:r>
      <w:r w:rsidR="003B3D6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six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months of the year, interest income and interest expenses of the sector increased by 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="003B3D6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</w:t>
      </w:r>
      <w:r w:rsidR="003B3D6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percent. Thus, net interest income increased by </w:t>
      </w:r>
      <w:r w:rsidR="003B3D6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com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pared to the same period of 2015 in TL terms and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B3D6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percent in 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dollar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terms. </w:t>
      </w:r>
    </w:p>
    <w:p w:rsidR="00AC35F2" w:rsidRPr="00E9120B" w:rsidRDefault="00AC35F2" w:rsidP="00AC35F2">
      <w:pPr>
        <w:pStyle w:val="ListParagraph"/>
        <w:spacing w:before="120" w:after="120"/>
        <w:ind w:left="426"/>
        <w:jc w:val="bot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081186" w:rsidRPr="00E9120B" w:rsidRDefault="00081186" w:rsidP="00AC35F2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By </w:t>
      </w:r>
      <w:r w:rsidR="007F1C9F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the total profit volume of the sector 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rose by 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42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compared to the same period of the last year and realized as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TL 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billion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4724A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Thus, the average return on equity was 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12</w:t>
      </w:r>
      <w:r w:rsidR="00AC35F2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</w:t>
      </w:r>
      <w:r w:rsidR="004724A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percent, and the average return on assets was </w:t>
      </w:r>
      <w:r w:rsidR="004724A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1.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</w:t>
      </w:r>
      <w:r w:rsidR="004724A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percent.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Improvement in int</w:t>
      </w:r>
      <w:r w:rsidR="008C795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erest margin was the main factor of relatively higher</w:t>
      </w:r>
      <w:r w:rsidR="00AC35F2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profitability</w:t>
      </w:r>
      <w:r w:rsidR="008C7959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AC35F2" w:rsidRPr="00E9120B" w:rsidRDefault="00AC35F2" w:rsidP="00AC35F2">
      <w:pPr>
        <w:pStyle w:val="ListParagrap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614E5B" w:rsidRPr="00E9120B" w:rsidRDefault="004724A9" w:rsidP="00614E5B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Net FX short position of the banking sector realized as </w:t>
      </w:r>
      <w:r w:rsidR="00424DF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TL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="00424DF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-1</w:t>
      </w:r>
      <w:r w:rsidR="0073104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8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billion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 The ratio of net FX position to shareholders</w:t>
      </w:r>
      <w:r w:rsidR="00424D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’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equity is </w:t>
      </w:r>
      <w:r w:rsidR="00424DF3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0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.8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percent</w:t>
      </w:r>
      <w:r w:rsidR="00424D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as of </w:t>
      </w:r>
      <w:r w:rsidR="007F1C9F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424D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:rsidR="00614E5B" w:rsidRPr="00E9120B" w:rsidRDefault="00614E5B" w:rsidP="00614E5B">
      <w:pPr>
        <w:pStyle w:val="ListParagrap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614E5B" w:rsidRPr="00E9120B" w:rsidRDefault="00614E5B" w:rsidP="00614E5B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Considering maturity,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="0073104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0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of total assets and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7</w:t>
      </w:r>
      <w:r w:rsidR="0073104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of total liabilities had </w:t>
      </w:r>
      <w:r w:rsidR="00BA7BF3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a maturity of less than 1 year.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The assets and liabilities with a more than 5 year maturity have a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</w:t>
      </w:r>
      <w:r w:rsidR="00731044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5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and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percent shares in total assets and in total liabilities, respectively. </w:t>
      </w:r>
    </w:p>
    <w:p w:rsidR="00424DF3" w:rsidRPr="00E9120B" w:rsidRDefault="00424DF3" w:rsidP="00424DF3">
      <w:pPr>
        <w:pStyle w:val="ListParagrap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0E2381" w:rsidRPr="00E9120B" w:rsidRDefault="00D25884" w:rsidP="002366E8">
      <w:pPr>
        <w:spacing w:before="120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3</w:t>
      </w:r>
      <w:r w:rsidR="000E2381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. </w:t>
      </w:r>
      <w:r w:rsidR="00614E5B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Selected Issues</w:t>
      </w:r>
    </w:p>
    <w:p w:rsidR="00614E5B" w:rsidRPr="00E9120B" w:rsidRDefault="00614E5B" w:rsidP="00C5615B">
      <w:pPr>
        <w:pStyle w:val="ListParagraph"/>
        <w:spacing w:before="120" w:after="120"/>
        <w:ind w:left="426"/>
        <w:jc w:val="bot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614E5B" w:rsidRPr="00E9120B" w:rsidRDefault="00614E5B" w:rsidP="00614E5B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As of </w:t>
      </w:r>
      <w:r w:rsidR="007F1C9F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June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2016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r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47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banks were operating in Turkey. The number of branches 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de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creased by </w:t>
      </w:r>
      <w:r w:rsidR="007F1C9F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248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 </w:t>
      </w:r>
      <w:r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11,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029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and the number of employees </w:t>
      </w:r>
      <w:r w:rsidR="002B232B"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>de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creased by </w:t>
      </w:r>
      <w:r w:rsidR="007F1C9F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2,462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to 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199</w:t>
      </w:r>
      <w:r w:rsidR="008C7959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,</w:t>
      </w:r>
      <w:r w:rsidR="007F1C9F" w:rsidRPr="00E9120B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429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respectively in the same period.</w:t>
      </w:r>
    </w:p>
    <w:p w:rsidR="00A12D16" w:rsidRPr="00E9120B" w:rsidRDefault="00A12D16" w:rsidP="00A12D16">
      <w:pPr>
        <w:pStyle w:val="ListParagraph"/>
        <w:spacing w:before="120" w:after="120"/>
        <w:ind w:left="426"/>
        <w:jc w:val="both"/>
        <w:rPr>
          <w:rFonts w:ascii="Arial" w:hAnsi="Arial" w:cs="Arial"/>
          <w:color w:val="000000" w:themeColor="text1"/>
          <w:sz w:val="10"/>
          <w:szCs w:val="10"/>
          <w:lang w:val="en-US"/>
        </w:rPr>
      </w:pPr>
    </w:p>
    <w:p w:rsidR="00C26146" w:rsidRPr="00E9120B" w:rsidRDefault="00614E5B" w:rsidP="00614E5B">
      <w:pPr>
        <w:pStyle w:val="ListParagraph"/>
        <w:numPr>
          <w:ilvl w:val="0"/>
          <w:numId w:val="23"/>
        </w:numPr>
        <w:spacing w:before="120" w:after="120"/>
        <w:ind w:left="426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Also there are </w:t>
      </w:r>
      <w:r w:rsidR="002B232B" w:rsidRPr="004F4C04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6</w:t>
      </w:r>
      <w:r w:rsidRPr="00E9120B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participation banks in Turkey. The detailed information about participation banks is available http://www.tkbb.org.tr/homepage on The Participation Banks Association of Turkey.  </w:t>
      </w:r>
    </w:p>
    <w:sectPr w:rsidR="00C26146" w:rsidRPr="00E9120B" w:rsidSect="00C5615B">
      <w:headerReference w:type="default" r:id="rId12"/>
      <w:footerReference w:type="even" r:id="rId13"/>
      <w:footerReference w:type="default" r:id="rId14"/>
      <w:headerReference w:type="first" r:id="rId15"/>
      <w:pgSz w:w="11909" w:h="16834" w:code="9"/>
      <w:pgMar w:top="2381" w:right="1277" w:bottom="1276" w:left="1814" w:header="1151" w:footer="4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7C" w:rsidRDefault="00A0797C">
      <w:r>
        <w:separator/>
      </w:r>
    </w:p>
  </w:endnote>
  <w:endnote w:type="continuationSeparator" w:id="0">
    <w:p w:rsidR="00A0797C" w:rsidRDefault="00A0797C">
      <w:r>
        <w:continuationSeparator/>
      </w:r>
    </w:p>
  </w:endnote>
  <w:endnote w:type="continuationNotice" w:id="1">
    <w:p w:rsidR="00A0797C" w:rsidRDefault="00A07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406AFC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6AFC" w:rsidRDefault="00406AFC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Pr="00150A4B" w:rsidRDefault="00406AFC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4F4C04">
      <w:rPr>
        <w:rStyle w:val="PageNumber"/>
        <w:rFonts w:ascii="Arial" w:hAnsi="Arial" w:cs="Arial"/>
        <w:noProof/>
        <w:sz w:val="18"/>
        <w:szCs w:val="18"/>
      </w:rPr>
      <w:t>1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:rsidR="00406AFC" w:rsidRPr="005A781C" w:rsidRDefault="00406AFC" w:rsidP="005A781C">
    <w:pPr>
      <w:pStyle w:val="Footer"/>
      <w:rPr>
        <w:rFonts w:ascii="Arial" w:hAnsi="Arial" w:cs="Arial"/>
        <w:sz w:val="18"/>
        <w:szCs w:val="18"/>
        <w:lang w:val="en-US"/>
      </w:rPr>
    </w:pPr>
    <w:r w:rsidRPr="00946A44">
      <w:rPr>
        <w:rFonts w:ascii="Arial" w:hAnsi="Arial" w:cs="Arial"/>
        <w:sz w:val="18"/>
        <w:szCs w:val="18"/>
        <w:lang w:val="en-US"/>
      </w:rPr>
      <w:t>The Banks Association of Turkey</w:t>
    </w:r>
    <w:r>
      <w:rPr>
        <w:rFonts w:ascii="Arial" w:hAnsi="Arial" w:cs="Arial"/>
        <w:sz w:val="18"/>
        <w:szCs w:val="18"/>
        <w:lang w:val="en-US"/>
      </w:rPr>
      <w:t>/Statistical Reports/June 2016</w:t>
    </w:r>
    <w:r w:rsidRPr="00946A44">
      <w:rPr>
        <w:rFonts w:ascii="Arial" w:hAnsi="Arial" w:cs="Arial"/>
        <w:sz w:val="18"/>
        <w:szCs w:val="18"/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7C" w:rsidRDefault="00A0797C">
      <w:r>
        <w:separator/>
      </w:r>
    </w:p>
  </w:footnote>
  <w:footnote w:type="continuationSeparator" w:id="0">
    <w:p w:rsidR="00A0797C" w:rsidRDefault="00A0797C">
      <w:r>
        <w:continuationSeparator/>
      </w:r>
    </w:p>
  </w:footnote>
  <w:footnote w:type="continuationNotice" w:id="1">
    <w:p w:rsidR="00A0797C" w:rsidRDefault="00A0797C"/>
  </w:footnote>
  <w:footnote w:id="2">
    <w:p w:rsidR="00406AFC" w:rsidRPr="005A781C" w:rsidRDefault="00406AFC" w:rsidP="00F56C32">
      <w:pPr>
        <w:pStyle w:val="FootnoteText"/>
        <w:jc w:val="both"/>
        <w:rPr>
          <w:rFonts w:ascii="Arial" w:hAnsi="Arial" w:cs="Arial"/>
          <w:sz w:val="18"/>
          <w:szCs w:val="18"/>
          <w:lang w:val="en-US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946A44">
        <w:rPr>
          <w:rFonts w:ascii="Arial" w:hAnsi="Arial" w:cs="Arial"/>
          <w:sz w:val="18"/>
          <w:szCs w:val="18"/>
          <w:lang w:val="en-US"/>
        </w:rPr>
        <w:t>Deposit banks and development and investment banks are included.</w:t>
      </w:r>
    </w:p>
  </w:footnote>
  <w:footnote w:id="3">
    <w:p w:rsidR="00406AFC" w:rsidRPr="005A781C" w:rsidRDefault="00406AFC" w:rsidP="00484331">
      <w:pPr>
        <w:pStyle w:val="FootnoteText"/>
        <w:jc w:val="both"/>
        <w:rPr>
          <w:rFonts w:ascii="Arial" w:hAnsi="Arial" w:cs="Arial"/>
          <w:sz w:val="18"/>
          <w:szCs w:val="18"/>
          <w:lang w:val="en-US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proofErr w:type="gramStart"/>
      <w:r>
        <w:rPr>
          <w:rFonts w:ascii="Arial" w:hAnsi="Arial" w:cs="Arial"/>
          <w:sz w:val="18"/>
          <w:szCs w:val="18"/>
          <w:lang w:val="en-US"/>
        </w:rPr>
        <w:t>The differences between the average ratio and subgroups ratios stemming from the development and investment banks</w:t>
      </w:r>
      <w:r w:rsidRPr="00946A44">
        <w:rPr>
          <w:rFonts w:ascii="Arial" w:hAnsi="Arial" w:cs="Arial"/>
          <w:sz w:val="18"/>
          <w:szCs w:val="18"/>
          <w:lang w:val="en-US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0B0FD9">
    <w:pPr>
      <w:pStyle w:val="Header"/>
    </w:pPr>
    <w:del w:id="3" w:author="gulerc" w:date="2016-09-20T13:20:00Z">
      <w:r w:rsidDel="000B0FD9">
        <w:rPr>
          <w:noProof/>
          <w:lang w:eastAsia="tr-TR"/>
        </w:rPr>
        <w:drawing>
          <wp:anchor distT="0" distB="0" distL="114300" distR="114300" simplePos="0" relativeHeight="251658241" behindDoc="0" locked="0" layoutInCell="1" allowOverlap="1" wp14:anchorId="31ADECA5" wp14:editId="785C4763">
            <wp:simplePos x="0" y="0"/>
            <wp:positionH relativeFrom="page">
              <wp:posOffset>6374130</wp:posOffset>
            </wp:positionH>
            <wp:positionV relativeFrom="page">
              <wp:posOffset>283210</wp:posOffset>
            </wp:positionV>
            <wp:extent cx="913130" cy="929005"/>
            <wp:effectExtent l="0" t="0" r="1270" b="4445"/>
            <wp:wrapSquare wrapText="bothSides"/>
            <wp:docPr id="2" name="Picture 2" descr="logot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r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929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" w:author="gulerc" w:date="2016-09-20T13:21:00Z">
      <w:r>
        <w:rPr>
          <w:noProof/>
          <w:lang w:eastAsia="tr-TR"/>
        </w:rPr>
        <w:drawing>
          <wp:anchor distT="0" distB="0" distL="114300" distR="114300" simplePos="0" relativeHeight="251659265" behindDoc="0" locked="0" layoutInCell="1" allowOverlap="1" wp14:anchorId="2B5F1583" wp14:editId="79C91169">
            <wp:simplePos x="0" y="0"/>
            <wp:positionH relativeFrom="page">
              <wp:posOffset>6324600</wp:posOffset>
            </wp:positionH>
            <wp:positionV relativeFrom="page">
              <wp:posOffset>227965</wp:posOffset>
            </wp:positionV>
            <wp:extent cx="1009428" cy="1038225"/>
            <wp:effectExtent l="0" t="0" r="63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28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FC" w:rsidRDefault="00406AFC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22F5534A" wp14:editId="388910FB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06"/>
    <w:multiLevelType w:val="hybridMultilevel"/>
    <w:tmpl w:val="658E971C"/>
    <w:lvl w:ilvl="0" w:tplc="9C8AF5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A1D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12A7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AA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C4B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2C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3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00A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05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007635"/>
    <w:multiLevelType w:val="hybridMultilevel"/>
    <w:tmpl w:val="32CC40BC"/>
    <w:lvl w:ilvl="0" w:tplc="DBB67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EA5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E637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4C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0A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6BA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4CF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8CD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81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3030C5"/>
    <w:multiLevelType w:val="hybridMultilevel"/>
    <w:tmpl w:val="6B622D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6FA4806"/>
    <w:multiLevelType w:val="hybridMultilevel"/>
    <w:tmpl w:val="922E73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5708B8"/>
    <w:multiLevelType w:val="multilevel"/>
    <w:tmpl w:val="700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AA654E3"/>
    <w:multiLevelType w:val="hybridMultilevel"/>
    <w:tmpl w:val="95101F7C"/>
    <w:lvl w:ilvl="0" w:tplc="2392F4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46C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3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ED4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83E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9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E7E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C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EF3B42"/>
    <w:multiLevelType w:val="hybridMultilevel"/>
    <w:tmpl w:val="40ECF70A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53FD0"/>
    <w:multiLevelType w:val="hybridMultilevel"/>
    <w:tmpl w:val="964C59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5"/>
  </w:num>
  <w:num w:numId="5">
    <w:abstractNumId w:val="6"/>
  </w:num>
  <w:num w:numId="6">
    <w:abstractNumId w:val="8"/>
  </w:num>
  <w:num w:numId="7">
    <w:abstractNumId w:val="18"/>
  </w:num>
  <w:num w:numId="8">
    <w:abstractNumId w:val="3"/>
  </w:num>
  <w:num w:numId="9">
    <w:abstractNumId w:val="17"/>
  </w:num>
  <w:num w:numId="10">
    <w:abstractNumId w:val="19"/>
  </w:num>
  <w:num w:numId="11">
    <w:abstractNumId w:val="20"/>
  </w:num>
  <w:num w:numId="12">
    <w:abstractNumId w:val="10"/>
  </w:num>
  <w:num w:numId="13">
    <w:abstractNumId w:val="2"/>
  </w:num>
  <w:num w:numId="14">
    <w:abstractNumId w:val="14"/>
  </w:num>
  <w:num w:numId="15">
    <w:abstractNumId w:val="15"/>
  </w:num>
  <w:num w:numId="16">
    <w:abstractNumId w:val="16"/>
  </w:num>
  <w:num w:numId="17">
    <w:abstractNumId w:val="0"/>
  </w:num>
  <w:num w:numId="18">
    <w:abstractNumId w:val="4"/>
  </w:num>
  <w:num w:numId="19">
    <w:abstractNumId w:val="13"/>
  </w:num>
  <w:num w:numId="20">
    <w:abstractNumId w:val="21"/>
  </w:num>
  <w:num w:numId="21">
    <w:abstractNumId w:val="9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C37"/>
    <w:rsid w:val="000032CF"/>
    <w:rsid w:val="00004382"/>
    <w:rsid w:val="00004B8F"/>
    <w:rsid w:val="0000594D"/>
    <w:rsid w:val="000059AC"/>
    <w:rsid w:val="00005DCA"/>
    <w:rsid w:val="00006D24"/>
    <w:rsid w:val="00011F74"/>
    <w:rsid w:val="00015DC6"/>
    <w:rsid w:val="00020CE0"/>
    <w:rsid w:val="00021E0C"/>
    <w:rsid w:val="00022197"/>
    <w:rsid w:val="0002321F"/>
    <w:rsid w:val="00024B85"/>
    <w:rsid w:val="0002551A"/>
    <w:rsid w:val="000259D4"/>
    <w:rsid w:val="000278CF"/>
    <w:rsid w:val="0003002A"/>
    <w:rsid w:val="000305F2"/>
    <w:rsid w:val="00031835"/>
    <w:rsid w:val="00031E5A"/>
    <w:rsid w:val="00032C99"/>
    <w:rsid w:val="00032FBF"/>
    <w:rsid w:val="00033D63"/>
    <w:rsid w:val="00034CC3"/>
    <w:rsid w:val="000370A9"/>
    <w:rsid w:val="0004120D"/>
    <w:rsid w:val="000445E2"/>
    <w:rsid w:val="000463F7"/>
    <w:rsid w:val="00046765"/>
    <w:rsid w:val="00050BEE"/>
    <w:rsid w:val="00050DA0"/>
    <w:rsid w:val="0005252A"/>
    <w:rsid w:val="0006000E"/>
    <w:rsid w:val="000601DB"/>
    <w:rsid w:val="00061AB1"/>
    <w:rsid w:val="00061BE5"/>
    <w:rsid w:val="00063096"/>
    <w:rsid w:val="00063DD6"/>
    <w:rsid w:val="0006577C"/>
    <w:rsid w:val="00067586"/>
    <w:rsid w:val="0006776F"/>
    <w:rsid w:val="00071922"/>
    <w:rsid w:val="0007418F"/>
    <w:rsid w:val="000753BC"/>
    <w:rsid w:val="00075ACB"/>
    <w:rsid w:val="00075DBF"/>
    <w:rsid w:val="00077A58"/>
    <w:rsid w:val="00081186"/>
    <w:rsid w:val="000811AE"/>
    <w:rsid w:val="00081CCD"/>
    <w:rsid w:val="00083580"/>
    <w:rsid w:val="00085D08"/>
    <w:rsid w:val="00086B44"/>
    <w:rsid w:val="0008765B"/>
    <w:rsid w:val="000879F2"/>
    <w:rsid w:val="000908AB"/>
    <w:rsid w:val="0009324A"/>
    <w:rsid w:val="000936F4"/>
    <w:rsid w:val="000937FD"/>
    <w:rsid w:val="00093E05"/>
    <w:rsid w:val="00093E66"/>
    <w:rsid w:val="0009420C"/>
    <w:rsid w:val="00095DF9"/>
    <w:rsid w:val="0009603C"/>
    <w:rsid w:val="000967DD"/>
    <w:rsid w:val="00097274"/>
    <w:rsid w:val="000A0291"/>
    <w:rsid w:val="000A2627"/>
    <w:rsid w:val="000A4894"/>
    <w:rsid w:val="000A4F94"/>
    <w:rsid w:val="000A70E6"/>
    <w:rsid w:val="000B01DA"/>
    <w:rsid w:val="000B0FD9"/>
    <w:rsid w:val="000B34A0"/>
    <w:rsid w:val="000B4601"/>
    <w:rsid w:val="000B5928"/>
    <w:rsid w:val="000B6BA1"/>
    <w:rsid w:val="000C0B54"/>
    <w:rsid w:val="000C1903"/>
    <w:rsid w:val="000C1C7E"/>
    <w:rsid w:val="000C1F53"/>
    <w:rsid w:val="000C2C6E"/>
    <w:rsid w:val="000C2D9B"/>
    <w:rsid w:val="000C3218"/>
    <w:rsid w:val="000C525E"/>
    <w:rsid w:val="000C58F6"/>
    <w:rsid w:val="000C6167"/>
    <w:rsid w:val="000C6FD5"/>
    <w:rsid w:val="000C7475"/>
    <w:rsid w:val="000D3587"/>
    <w:rsid w:val="000D471E"/>
    <w:rsid w:val="000D6B38"/>
    <w:rsid w:val="000E02E7"/>
    <w:rsid w:val="000E1602"/>
    <w:rsid w:val="000E2381"/>
    <w:rsid w:val="000E31DB"/>
    <w:rsid w:val="000E35C0"/>
    <w:rsid w:val="000E4B10"/>
    <w:rsid w:val="000E509C"/>
    <w:rsid w:val="000E51E4"/>
    <w:rsid w:val="000F2296"/>
    <w:rsid w:val="000F4EEE"/>
    <w:rsid w:val="000F5A8D"/>
    <w:rsid w:val="000F5CEC"/>
    <w:rsid w:val="000F7A76"/>
    <w:rsid w:val="00101F06"/>
    <w:rsid w:val="00103A86"/>
    <w:rsid w:val="00103AB5"/>
    <w:rsid w:val="001057A3"/>
    <w:rsid w:val="0010596C"/>
    <w:rsid w:val="00106D99"/>
    <w:rsid w:val="00111013"/>
    <w:rsid w:val="0011286C"/>
    <w:rsid w:val="00112CE3"/>
    <w:rsid w:val="00122327"/>
    <w:rsid w:val="00122E2E"/>
    <w:rsid w:val="0012491B"/>
    <w:rsid w:val="00125017"/>
    <w:rsid w:val="00125443"/>
    <w:rsid w:val="00131823"/>
    <w:rsid w:val="00136B7D"/>
    <w:rsid w:val="00136CB6"/>
    <w:rsid w:val="001442CF"/>
    <w:rsid w:val="001447FF"/>
    <w:rsid w:val="001450BA"/>
    <w:rsid w:val="00147144"/>
    <w:rsid w:val="001471EC"/>
    <w:rsid w:val="00150A4B"/>
    <w:rsid w:val="001514D2"/>
    <w:rsid w:val="00151DB2"/>
    <w:rsid w:val="00152005"/>
    <w:rsid w:val="00153528"/>
    <w:rsid w:val="001538ED"/>
    <w:rsid w:val="00154601"/>
    <w:rsid w:val="00155926"/>
    <w:rsid w:val="00157407"/>
    <w:rsid w:val="001574B3"/>
    <w:rsid w:val="0016118B"/>
    <w:rsid w:val="00161F83"/>
    <w:rsid w:val="001636FB"/>
    <w:rsid w:val="00165874"/>
    <w:rsid w:val="00166097"/>
    <w:rsid w:val="00167128"/>
    <w:rsid w:val="00167EDA"/>
    <w:rsid w:val="00172985"/>
    <w:rsid w:val="00172BAC"/>
    <w:rsid w:val="0018089A"/>
    <w:rsid w:val="00180DAB"/>
    <w:rsid w:val="001828AC"/>
    <w:rsid w:val="001835B2"/>
    <w:rsid w:val="00191F07"/>
    <w:rsid w:val="00194709"/>
    <w:rsid w:val="00195E9D"/>
    <w:rsid w:val="00197144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B7576"/>
    <w:rsid w:val="001C04BB"/>
    <w:rsid w:val="001C2CFD"/>
    <w:rsid w:val="001C42E9"/>
    <w:rsid w:val="001C5459"/>
    <w:rsid w:val="001C6255"/>
    <w:rsid w:val="001C74EA"/>
    <w:rsid w:val="001C7B29"/>
    <w:rsid w:val="001D051F"/>
    <w:rsid w:val="001D05D0"/>
    <w:rsid w:val="001D13FD"/>
    <w:rsid w:val="001D2E7D"/>
    <w:rsid w:val="001D7D3E"/>
    <w:rsid w:val="001E228E"/>
    <w:rsid w:val="001E73D9"/>
    <w:rsid w:val="001F16BE"/>
    <w:rsid w:val="001F2AB3"/>
    <w:rsid w:val="001F4A5C"/>
    <w:rsid w:val="001F4C7F"/>
    <w:rsid w:val="001F5F13"/>
    <w:rsid w:val="0020333F"/>
    <w:rsid w:val="00203C7D"/>
    <w:rsid w:val="00206936"/>
    <w:rsid w:val="00207DB5"/>
    <w:rsid w:val="00211742"/>
    <w:rsid w:val="00211C89"/>
    <w:rsid w:val="00212541"/>
    <w:rsid w:val="0021772C"/>
    <w:rsid w:val="00217832"/>
    <w:rsid w:val="0022175F"/>
    <w:rsid w:val="00222299"/>
    <w:rsid w:val="002224FB"/>
    <w:rsid w:val="00224A0A"/>
    <w:rsid w:val="00225997"/>
    <w:rsid w:val="00230002"/>
    <w:rsid w:val="00230DCA"/>
    <w:rsid w:val="0023180D"/>
    <w:rsid w:val="00232A50"/>
    <w:rsid w:val="0023445A"/>
    <w:rsid w:val="002366E8"/>
    <w:rsid w:val="00237497"/>
    <w:rsid w:val="0024522A"/>
    <w:rsid w:val="0024544F"/>
    <w:rsid w:val="00245C28"/>
    <w:rsid w:val="002503E1"/>
    <w:rsid w:val="00251274"/>
    <w:rsid w:val="00254778"/>
    <w:rsid w:val="0025486A"/>
    <w:rsid w:val="00254A3B"/>
    <w:rsid w:val="0025628B"/>
    <w:rsid w:val="00260664"/>
    <w:rsid w:val="00260B58"/>
    <w:rsid w:val="00260E00"/>
    <w:rsid w:val="00261591"/>
    <w:rsid w:val="00261CF1"/>
    <w:rsid w:val="002659B2"/>
    <w:rsid w:val="00266803"/>
    <w:rsid w:val="002749B5"/>
    <w:rsid w:val="002754BE"/>
    <w:rsid w:val="002755B6"/>
    <w:rsid w:val="00275616"/>
    <w:rsid w:val="00276405"/>
    <w:rsid w:val="00285C69"/>
    <w:rsid w:val="00290664"/>
    <w:rsid w:val="002910A9"/>
    <w:rsid w:val="002918BD"/>
    <w:rsid w:val="00295A20"/>
    <w:rsid w:val="00295C0D"/>
    <w:rsid w:val="0029648F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5DB2"/>
    <w:rsid w:val="002A6850"/>
    <w:rsid w:val="002B1970"/>
    <w:rsid w:val="002B197B"/>
    <w:rsid w:val="002B232B"/>
    <w:rsid w:val="002C20BB"/>
    <w:rsid w:val="002C21F3"/>
    <w:rsid w:val="002C3712"/>
    <w:rsid w:val="002C3ED8"/>
    <w:rsid w:val="002C7DDB"/>
    <w:rsid w:val="002D0DE5"/>
    <w:rsid w:val="002D130A"/>
    <w:rsid w:val="002D2756"/>
    <w:rsid w:val="002D3980"/>
    <w:rsid w:val="002D3AFC"/>
    <w:rsid w:val="002D5069"/>
    <w:rsid w:val="002D7A9D"/>
    <w:rsid w:val="002E2194"/>
    <w:rsid w:val="002E37C4"/>
    <w:rsid w:val="002E6204"/>
    <w:rsid w:val="002E6743"/>
    <w:rsid w:val="002E729A"/>
    <w:rsid w:val="002F34E9"/>
    <w:rsid w:val="002F4CD8"/>
    <w:rsid w:val="003006EF"/>
    <w:rsid w:val="0030136D"/>
    <w:rsid w:val="003014E8"/>
    <w:rsid w:val="00305753"/>
    <w:rsid w:val="00305757"/>
    <w:rsid w:val="00306747"/>
    <w:rsid w:val="00312173"/>
    <w:rsid w:val="003163D5"/>
    <w:rsid w:val="00323747"/>
    <w:rsid w:val="00326ED8"/>
    <w:rsid w:val="00330FE3"/>
    <w:rsid w:val="003323C1"/>
    <w:rsid w:val="003330C4"/>
    <w:rsid w:val="0033513E"/>
    <w:rsid w:val="00335F58"/>
    <w:rsid w:val="00335FF8"/>
    <w:rsid w:val="00336F28"/>
    <w:rsid w:val="0033715A"/>
    <w:rsid w:val="00340088"/>
    <w:rsid w:val="00340F3E"/>
    <w:rsid w:val="0034308C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662A0"/>
    <w:rsid w:val="00367C26"/>
    <w:rsid w:val="00370D0D"/>
    <w:rsid w:val="00372DF9"/>
    <w:rsid w:val="00373ED0"/>
    <w:rsid w:val="003745B7"/>
    <w:rsid w:val="003757FE"/>
    <w:rsid w:val="00377C1C"/>
    <w:rsid w:val="00380952"/>
    <w:rsid w:val="00380F02"/>
    <w:rsid w:val="00383261"/>
    <w:rsid w:val="003837C0"/>
    <w:rsid w:val="00385CA9"/>
    <w:rsid w:val="00386A43"/>
    <w:rsid w:val="00390D39"/>
    <w:rsid w:val="00390DC0"/>
    <w:rsid w:val="0039275A"/>
    <w:rsid w:val="0039426B"/>
    <w:rsid w:val="003A387A"/>
    <w:rsid w:val="003A5525"/>
    <w:rsid w:val="003A56FF"/>
    <w:rsid w:val="003A6266"/>
    <w:rsid w:val="003B13E1"/>
    <w:rsid w:val="003B19BC"/>
    <w:rsid w:val="003B1F64"/>
    <w:rsid w:val="003B339D"/>
    <w:rsid w:val="003B386B"/>
    <w:rsid w:val="003B3D6B"/>
    <w:rsid w:val="003B4419"/>
    <w:rsid w:val="003B5786"/>
    <w:rsid w:val="003B622B"/>
    <w:rsid w:val="003B7722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C3C"/>
    <w:rsid w:val="003F60E2"/>
    <w:rsid w:val="003F6571"/>
    <w:rsid w:val="003F6D0B"/>
    <w:rsid w:val="00400B5C"/>
    <w:rsid w:val="00401204"/>
    <w:rsid w:val="004017C3"/>
    <w:rsid w:val="0040486F"/>
    <w:rsid w:val="00406AFC"/>
    <w:rsid w:val="004102AE"/>
    <w:rsid w:val="004105D3"/>
    <w:rsid w:val="00412035"/>
    <w:rsid w:val="004127D7"/>
    <w:rsid w:val="00414B9F"/>
    <w:rsid w:val="00416474"/>
    <w:rsid w:val="00416F67"/>
    <w:rsid w:val="00416F6C"/>
    <w:rsid w:val="00420C40"/>
    <w:rsid w:val="00421689"/>
    <w:rsid w:val="0042259E"/>
    <w:rsid w:val="00423136"/>
    <w:rsid w:val="00424298"/>
    <w:rsid w:val="004247CC"/>
    <w:rsid w:val="00424DF3"/>
    <w:rsid w:val="00427CE0"/>
    <w:rsid w:val="00430A11"/>
    <w:rsid w:val="00430E8D"/>
    <w:rsid w:val="004322BD"/>
    <w:rsid w:val="004331D5"/>
    <w:rsid w:val="0043620B"/>
    <w:rsid w:val="00437F86"/>
    <w:rsid w:val="00441B54"/>
    <w:rsid w:val="00442F96"/>
    <w:rsid w:val="004434AA"/>
    <w:rsid w:val="004505A8"/>
    <w:rsid w:val="004506A2"/>
    <w:rsid w:val="00454B5F"/>
    <w:rsid w:val="00455529"/>
    <w:rsid w:val="00456A62"/>
    <w:rsid w:val="00460D62"/>
    <w:rsid w:val="0046177E"/>
    <w:rsid w:val="00462089"/>
    <w:rsid w:val="00463568"/>
    <w:rsid w:val="004654B5"/>
    <w:rsid w:val="00466055"/>
    <w:rsid w:val="00470F99"/>
    <w:rsid w:val="00471727"/>
    <w:rsid w:val="004724A9"/>
    <w:rsid w:val="00473AB2"/>
    <w:rsid w:val="00477332"/>
    <w:rsid w:val="00477356"/>
    <w:rsid w:val="004774B6"/>
    <w:rsid w:val="00477DA6"/>
    <w:rsid w:val="004801BE"/>
    <w:rsid w:val="00480730"/>
    <w:rsid w:val="00480EDA"/>
    <w:rsid w:val="00481874"/>
    <w:rsid w:val="00482B3B"/>
    <w:rsid w:val="00482B60"/>
    <w:rsid w:val="00484331"/>
    <w:rsid w:val="00485FDC"/>
    <w:rsid w:val="00486730"/>
    <w:rsid w:val="00486C4D"/>
    <w:rsid w:val="00494876"/>
    <w:rsid w:val="00497A10"/>
    <w:rsid w:val="00497A9E"/>
    <w:rsid w:val="004A0A64"/>
    <w:rsid w:val="004A1F60"/>
    <w:rsid w:val="004A33DD"/>
    <w:rsid w:val="004A3FB3"/>
    <w:rsid w:val="004A4178"/>
    <w:rsid w:val="004A4B10"/>
    <w:rsid w:val="004A555F"/>
    <w:rsid w:val="004A7C1A"/>
    <w:rsid w:val="004B1643"/>
    <w:rsid w:val="004B1C3D"/>
    <w:rsid w:val="004B1FC3"/>
    <w:rsid w:val="004B2791"/>
    <w:rsid w:val="004B4BF8"/>
    <w:rsid w:val="004B5590"/>
    <w:rsid w:val="004C02B9"/>
    <w:rsid w:val="004C1703"/>
    <w:rsid w:val="004C7609"/>
    <w:rsid w:val="004C7C41"/>
    <w:rsid w:val="004D05CD"/>
    <w:rsid w:val="004D3AC4"/>
    <w:rsid w:val="004D403E"/>
    <w:rsid w:val="004D4232"/>
    <w:rsid w:val="004D5CF1"/>
    <w:rsid w:val="004D787D"/>
    <w:rsid w:val="004D7B77"/>
    <w:rsid w:val="004E14E4"/>
    <w:rsid w:val="004E2606"/>
    <w:rsid w:val="004E396B"/>
    <w:rsid w:val="004E4338"/>
    <w:rsid w:val="004E5DFF"/>
    <w:rsid w:val="004E6E67"/>
    <w:rsid w:val="004E7CE0"/>
    <w:rsid w:val="004E7D5B"/>
    <w:rsid w:val="004E7FE8"/>
    <w:rsid w:val="004F1D3D"/>
    <w:rsid w:val="004F301A"/>
    <w:rsid w:val="004F3B96"/>
    <w:rsid w:val="004F3EDD"/>
    <w:rsid w:val="004F44E5"/>
    <w:rsid w:val="004F4A02"/>
    <w:rsid w:val="004F4C04"/>
    <w:rsid w:val="004F5487"/>
    <w:rsid w:val="004F5921"/>
    <w:rsid w:val="004F712D"/>
    <w:rsid w:val="005018EA"/>
    <w:rsid w:val="0050330B"/>
    <w:rsid w:val="00505221"/>
    <w:rsid w:val="0050684C"/>
    <w:rsid w:val="00506B8D"/>
    <w:rsid w:val="00507BB0"/>
    <w:rsid w:val="00507EA6"/>
    <w:rsid w:val="005122F3"/>
    <w:rsid w:val="005148BF"/>
    <w:rsid w:val="00516ECA"/>
    <w:rsid w:val="00525553"/>
    <w:rsid w:val="005256F8"/>
    <w:rsid w:val="0052593D"/>
    <w:rsid w:val="00525CA5"/>
    <w:rsid w:val="00531E64"/>
    <w:rsid w:val="005330C7"/>
    <w:rsid w:val="005346AE"/>
    <w:rsid w:val="00536AD5"/>
    <w:rsid w:val="00537C3F"/>
    <w:rsid w:val="00537E7E"/>
    <w:rsid w:val="005409F7"/>
    <w:rsid w:val="00541E6B"/>
    <w:rsid w:val="0054289A"/>
    <w:rsid w:val="00546246"/>
    <w:rsid w:val="00551550"/>
    <w:rsid w:val="00551C6A"/>
    <w:rsid w:val="00551FB3"/>
    <w:rsid w:val="00552B31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4757"/>
    <w:rsid w:val="00574B76"/>
    <w:rsid w:val="00575870"/>
    <w:rsid w:val="00575D4D"/>
    <w:rsid w:val="005762DD"/>
    <w:rsid w:val="00577367"/>
    <w:rsid w:val="00584963"/>
    <w:rsid w:val="00585338"/>
    <w:rsid w:val="00586269"/>
    <w:rsid w:val="0058626F"/>
    <w:rsid w:val="00591106"/>
    <w:rsid w:val="00591B57"/>
    <w:rsid w:val="00592862"/>
    <w:rsid w:val="005953B8"/>
    <w:rsid w:val="00595DF2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A781C"/>
    <w:rsid w:val="005B0140"/>
    <w:rsid w:val="005B05D6"/>
    <w:rsid w:val="005B1C8E"/>
    <w:rsid w:val="005B214D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5589"/>
    <w:rsid w:val="005C7CE5"/>
    <w:rsid w:val="005D06FE"/>
    <w:rsid w:val="005D0E10"/>
    <w:rsid w:val="005D12F2"/>
    <w:rsid w:val="005D1D5E"/>
    <w:rsid w:val="005D2426"/>
    <w:rsid w:val="005D29B1"/>
    <w:rsid w:val="005D35A0"/>
    <w:rsid w:val="005D4558"/>
    <w:rsid w:val="005D58E4"/>
    <w:rsid w:val="005D5ABD"/>
    <w:rsid w:val="005D7F85"/>
    <w:rsid w:val="005E151C"/>
    <w:rsid w:val="005E2055"/>
    <w:rsid w:val="005E3E8E"/>
    <w:rsid w:val="005E5114"/>
    <w:rsid w:val="005F04CA"/>
    <w:rsid w:val="005F15D0"/>
    <w:rsid w:val="005F213D"/>
    <w:rsid w:val="005F2667"/>
    <w:rsid w:val="005F66FE"/>
    <w:rsid w:val="0060474C"/>
    <w:rsid w:val="00604C5F"/>
    <w:rsid w:val="00607397"/>
    <w:rsid w:val="00607C2D"/>
    <w:rsid w:val="00611335"/>
    <w:rsid w:val="00611613"/>
    <w:rsid w:val="006117B9"/>
    <w:rsid w:val="0061192F"/>
    <w:rsid w:val="00613233"/>
    <w:rsid w:val="00614B08"/>
    <w:rsid w:val="00614B29"/>
    <w:rsid w:val="00614E5B"/>
    <w:rsid w:val="00615431"/>
    <w:rsid w:val="0062193F"/>
    <w:rsid w:val="00622182"/>
    <w:rsid w:val="006240A8"/>
    <w:rsid w:val="0062478F"/>
    <w:rsid w:val="00624C34"/>
    <w:rsid w:val="0062500F"/>
    <w:rsid w:val="0062616B"/>
    <w:rsid w:val="006262B5"/>
    <w:rsid w:val="00627C07"/>
    <w:rsid w:val="00630977"/>
    <w:rsid w:val="00632D6B"/>
    <w:rsid w:val="0063456B"/>
    <w:rsid w:val="0063485E"/>
    <w:rsid w:val="006360B8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61190"/>
    <w:rsid w:val="006627DB"/>
    <w:rsid w:val="00665004"/>
    <w:rsid w:val="006666E6"/>
    <w:rsid w:val="00666EB4"/>
    <w:rsid w:val="0066712B"/>
    <w:rsid w:val="00667D87"/>
    <w:rsid w:val="006700E1"/>
    <w:rsid w:val="00671675"/>
    <w:rsid w:val="00673368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430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942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D5AB7"/>
    <w:rsid w:val="006D6920"/>
    <w:rsid w:val="006E2E9F"/>
    <w:rsid w:val="006E49D3"/>
    <w:rsid w:val="006E6098"/>
    <w:rsid w:val="006E6362"/>
    <w:rsid w:val="006F6C26"/>
    <w:rsid w:val="006F7C6C"/>
    <w:rsid w:val="007007E5"/>
    <w:rsid w:val="00700D37"/>
    <w:rsid w:val="00700F36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D11"/>
    <w:rsid w:val="0072311B"/>
    <w:rsid w:val="00725158"/>
    <w:rsid w:val="00727469"/>
    <w:rsid w:val="00730ED9"/>
    <w:rsid w:val="00731044"/>
    <w:rsid w:val="00731499"/>
    <w:rsid w:val="007345F2"/>
    <w:rsid w:val="00735AF8"/>
    <w:rsid w:val="00736644"/>
    <w:rsid w:val="00736ED1"/>
    <w:rsid w:val="00737D21"/>
    <w:rsid w:val="00737DCB"/>
    <w:rsid w:val="00740331"/>
    <w:rsid w:val="007406A6"/>
    <w:rsid w:val="007419B4"/>
    <w:rsid w:val="00742F2B"/>
    <w:rsid w:val="0074470B"/>
    <w:rsid w:val="00745565"/>
    <w:rsid w:val="00746D32"/>
    <w:rsid w:val="007526D0"/>
    <w:rsid w:val="00755393"/>
    <w:rsid w:val="00755D03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7790"/>
    <w:rsid w:val="00772054"/>
    <w:rsid w:val="00772D5D"/>
    <w:rsid w:val="00776E52"/>
    <w:rsid w:val="0078217B"/>
    <w:rsid w:val="007826A3"/>
    <w:rsid w:val="00783920"/>
    <w:rsid w:val="00784A1E"/>
    <w:rsid w:val="00790245"/>
    <w:rsid w:val="00791324"/>
    <w:rsid w:val="007913B0"/>
    <w:rsid w:val="00791D09"/>
    <w:rsid w:val="00793ECE"/>
    <w:rsid w:val="00794FAA"/>
    <w:rsid w:val="007964CC"/>
    <w:rsid w:val="007A16D8"/>
    <w:rsid w:val="007A3257"/>
    <w:rsid w:val="007A3993"/>
    <w:rsid w:val="007A4430"/>
    <w:rsid w:val="007A473B"/>
    <w:rsid w:val="007A4E4B"/>
    <w:rsid w:val="007A57EB"/>
    <w:rsid w:val="007A6579"/>
    <w:rsid w:val="007A6654"/>
    <w:rsid w:val="007A71E1"/>
    <w:rsid w:val="007A7D83"/>
    <w:rsid w:val="007A7F7F"/>
    <w:rsid w:val="007B0C1A"/>
    <w:rsid w:val="007B141B"/>
    <w:rsid w:val="007B19AB"/>
    <w:rsid w:val="007B2A46"/>
    <w:rsid w:val="007B7B38"/>
    <w:rsid w:val="007B7F6D"/>
    <w:rsid w:val="007C0AEA"/>
    <w:rsid w:val="007C1059"/>
    <w:rsid w:val="007C5AD9"/>
    <w:rsid w:val="007C71F0"/>
    <w:rsid w:val="007C77CB"/>
    <w:rsid w:val="007D0A2C"/>
    <w:rsid w:val="007D191A"/>
    <w:rsid w:val="007D3A34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1C9F"/>
    <w:rsid w:val="007F3E67"/>
    <w:rsid w:val="007F469B"/>
    <w:rsid w:val="007F47D4"/>
    <w:rsid w:val="007F4850"/>
    <w:rsid w:val="007F49D8"/>
    <w:rsid w:val="007F4A76"/>
    <w:rsid w:val="007F5D24"/>
    <w:rsid w:val="00800C4D"/>
    <w:rsid w:val="00803FDE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9E3"/>
    <w:rsid w:val="00810CD6"/>
    <w:rsid w:val="00810D0E"/>
    <w:rsid w:val="00811D7B"/>
    <w:rsid w:val="00814028"/>
    <w:rsid w:val="008153CD"/>
    <w:rsid w:val="00817885"/>
    <w:rsid w:val="0081788A"/>
    <w:rsid w:val="008258D7"/>
    <w:rsid w:val="00825E65"/>
    <w:rsid w:val="00827823"/>
    <w:rsid w:val="00830114"/>
    <w:rsid w:val="0083217D"/>
    <w:rsid w:val="008325C3"/>
    <w:rsid w:val="00833A0A"/>
    <w:rsid w:val="00833E8B"/>
    <w:rsid w:val="0083577B"/>
    <w:rsid w:val="008369CA"/>
    <w:rsid w:val="0084744F"/>
    <w:rsid w:val="00847DF9"/>
    <w:rsid w:val="0085294D"/>
    <w:rsid w:val="00852BCF"/>
    <w:rsid w:val="00854E79"/>
    <w:rsid w:val="008556EE"/>
    <w:rsid w:val="00855975"/>
    <w:rsid w:val="00855EFF"/>
    <w:rsid w:val="00856624"/>
    <w:rsid w:val="0086063C"/>
    <w:rsid w:val="00860DBB"/>
    <w:rsid w:val="00861749"/>
    <w:rsid w:val="008618B7"/>
    <w:rsid w:val="008620EB"/>
    <w:rsid w:val="008622F4"/>
    <w:rsid w:val="00862ACA"/>
    <w:rsid w:val="008638FB"/>
    <w:rsid w:val="00863E6D"/>
    <w:rsid w:val="008654C4"/>
    <w:rsid w:val="00865610"/>
    <w:rsid w:val="008701BE"/>
    <w:rsid w:val="00873BF4"/>
    <w:rsid w:val="00874CCA"/>
    <w:rsid w:val="00876518"/>
    <w:rsid w:val="00880C54"/>
    <w:rsid w:val="00880CB4"/>
    <w:rsid w:val="00881A93"/>
    <w:rsid w:val="00885E1E"/>
    <w:rsid w:val="008861B0"/>
    <w:rsid w:val="00887ADA"/>
    <w:rsid w:val="00887D10"/>
    <w:rsid w:val="00890AAF"/>
    <w:rsid w:val="00892A5F"/>
    <w:rsid w:val="00892CF6"/>
    <w:rsid w:val="008964A8"/>
    <w:rsid w:val="0089716D"/>
    <w:rsid w:val="008974BF"/>
    <w:rsid w:val="008A0162"/>
    <w:rsid w:val="008A1D59"/>
    <w:rsid w:val="008A71FB"/>
    <w:rsid w:val="008A78DE"/>
    <w:rsid w:val="008B01D7"/>
    <w:rsid w:val="008B1E31"/>
    <w:rsid w:val="008B3597"/>
    <w:rsid w:val="008B4FC3"/>
    <w:rsid w:val="008B53B2"/>
    <w:rsid w:val="008B622D"/>
    <w:rsid w:val="008B7068"/>
    <w:rsid w:val="008C0195"/>
    <w:rsid w:val="008C11D5"/>
    <w:rsid w:val="008C1224"/>
    <w:rsid w:val="008C1A50"/>
    <w:rsid w:val="008C1C09"/>
    <w:rsid w:val="008C3653"/>
    <w:rsid w:val="008C4221"/>
    <w:rsid w:val="008C55E1"/>
    <w:rsid w:val="008C6307"/>
    <w:rsid w:val="008C758A"/>
    <w:rsid w:val="008C7959"/>
    <w:rsid w:val="008C7E48"/>
    <w:rsid w:val="008D1679"/>
    <w:rsid w:val="008D1D5E"/>
    <w:rsid w:val="008D4D0C"/>
    <w:rsid w:val="008D4E65"/>
    <w:rsid w:val="008D52B7"/>
    <w:rsid w:val="008D6852"/>
    <w:rsid w:val="008E1454"/>
    <w:rsid w:val="008E599A"/>
    <w:rsid w:val="008E7143"/>
    <w:rsid w:val="008E72BC"/>
    <w:rsid w:val="008F07C6"/>
    <w:rsid w:val="008F0DE6"/>
    <w:rsid w:val="008F130F"/>
    <w:rsid w:val="008F2964"/>
    <w:rsid w:val="008F5732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51A4"/>
    <w:rsid w:val="00915359"/>
    <w:rsid w:val="00916775"/>
    <w:rsid w:val="009231F0"/>
    <w:rsid w:val="00923F80"/>
    <w:rsid w:val="00924635"/>
    <w:rsid w:val="0092485A"/>
    <w:rsid w:val="00930047"/>
    <w:rsid w:val="00931A02"/>
    <w:rsid w:val="00935006"/>
    <w:rsid w:val="00935A8A"/>
    <w:rsid w:val="00940242"/>
    <w:rsid w:val="00940D54"/>
    <w:rsid w:val="00943608"/>
    <w:rsid w:val="009525E6"/>
    <w:rsid w:val="00952E33"/>
    <w:rsid w:val="009535B2"/>
    <w:rsid w:val="0095455B"/>
    <w:rsid w:val="009554CD"/>
    <w:rsid w:val="009567D6"/>
    <w:rsid w:val="00960732"/>
    <w:rsid w:val="009634AF"/>
    <w:rsid w:val="009636C3"/>
    <w:rsid w:val="009639ED"/>
    <w:rsid w:val="00963EF4"/>
    <w:rsid w:val="00965A8B"/>
    <w:rsid w:val="00967CBC"/>
    <w:rsid w:val="00970B36"/>
    <w:rsid w:val="009724AE"/>
    <w:rsid w:val="00975B71"/>
    <w:rsid w:val="00975E31"/>
    <w:rsid w:val="009767FB"/>
    <w:rsid w:val="00983868"/>
    <w:rsid w:val="00983A3D"/>
    <w:rsid w:val="00986319"/>
    <w:rsid w:val="009901C0"/>
    <w:rsid w:val="00990778"/>
    <w:rsid w:val="0099172A"/>
    <w:rsid w:val="00992E84"/>
    <w:rsid w:val="0099355B"/>
    <w:rsid w:val="00994241"/>
    <w:rsid w:val="00994340"/>
    <w:rsid w:val="00994CC4"/>
    <w:rsid w:val="009958CE"/>
    <w:rsid w:val="009A0646"/>
    <w:rsid w:val="009A1083"/>
    <w:rsid w:val="009A17FE"/>
    <w:rsid w:val="009A1BE7"/>
    <w:rsid w:val="009A45C6"/>
    <w:rsid w:val="009A565D"/>
    <w:rsid w:val="009A68BC"/>
    <w:rsid w:val="009A7A59"/>
    <w:rsid w:val="009B0446"/>
    <w:rsid w:val="009B0D31"/>
    <w:rsid w:val="009B4E56"/>
    <w:rsid w:val="009B6FFC"/>
    <w:rsid w:val="009B7702"/>
    <w:rsid w:val="009C07F4"/>
    <w:rsid w:val="009C1881"/>
    <w:rsid w:val="009C308E"/>
    <w:rsid w:val="009C34A0"/>
    <w:rsid w:val="009C4749"/>
    <w:rsid w:val="009D0CDA"/>
    <w:rsid w:val="009D1030"/>
    <w:rsid w:val="009D19EF"/>
    <w:rsid w:val="009D2B88"/>
    <w:rsid w:val="009D3A68"/>
    <w:rsid w:val="009D3C04"/>
    <w:rsid w:val="009D6DA3"/>
    <w:rsid w:val="009E2616"/>
    <w:rsid w:val="009E354E"/>
    <w:rsid w:val="009E4B22"/>
    <w:rsid w:val="009E6161"/>
    <w:rsid w:val="009F1914"/>
    <w:rsid w:val="009F25A5"/>
    <w:rsid w:val="009F3E29"/>
    <w:rsid w:val="009F789D"/>
    <w:rsid w:val="009F78D3"/>
    <w:rsid w:val="00A02C0C"/>
    <w:rsid w:val="00A0306E"/>
    <w:rsid w:val="00A0461F"/>
    <w:rsid w:val="00A05BB6"/>
    <w:rsid w:val="00A07355"/>
    <w:rsid w:val="00A0797C"/>
    <w:rsid w:val="00A10CD9"/>
    <w:rsid w:val="00A111E4"/>
    <w:rsid w:val="00A11798"/>
    <w:rsid w:val="00A12D16"/>
    <w:rsid w:val="00A12E01"/>
    <w:rsid w:val="00A13155"/>
    <w:rsid w:val="00A13A59"/>
    <w:rsid w:val="00A17CA2"/>
    <w:rsid w:val="00A20AC8"/>
    <w:rsid w:val="00A20B6F"/>
    <w:rsid w:val="00A21128"/>
    <w:rsid w:val="00A21D70"/>
    <w:rsid w:val="00A2203E"/>
    <w:rsid w:val="00A22E8E"/>
    <w:rsid w:val="00A230C5"/>
    <w:rsid w:val="00A23A52"/>
    <w:rsid w:val="00A245C6"/>
    <w:rsid w:val="00A25B23"/>
    <w:rsid w:val="00A26A4D"/>
    <w:rsid w:val="00A31B87"/>
    <w:rsid w:val="00A31EF6"/>
    <w:rsid w:val="00A33932"/>
    <w:rsid w:val="00A33946"/>
    <w:rsid w:val="00A3506E"/>
    <w:rsid w:val="00A35BAF"/>
    <w:rsid w:val="00A37CB8"/>
    <w:rsid w:val="00A4074B"/>
    <w:rsid w:val="00A467DF"/>
    <w:rsid w:val="00A51C3C"/>
    <w:rsid w:val="00A52AC7"/>
    <w:rsid w:val="00A52E4C"/>
    <w:rsid w:val="00A552CB"/>
    <w:rsid w:val="00A6029D"/>
    <w:rsid w:val="00A606C0"/>
    <w:rsid w:val="00A61E86"/>
    <w:rsid w:val="00A62814"/>
    <w:rsid w:val="00A62BA8"/>
    <w:rsid w:val="00A63300"/>
    <w:rsid w:val="00A634DF"/>
    <w:rsid w:val="00A635EB"/>
    <w:rsid w:val="00A636FF"/>
    <w:rsid w:val="00A65F0C"/>
    <w:rsid w:val="00A70DC7"/>
    <w:rsid w:val="00A72125"/>
    <w:rsid w:val="00A724A1"/>
    <w:rsid w:val="00A764FD"/>
    <w:rsid w:val="00A774EA"/>
    <w:rsid w:val="00A77763"/>
    <w:rsid w:val="00A8236A"/>
    <w:rsid w:val="00A82433"/>
    <w:rsid w:val="00A84040"/>
    <w:rsid w:val="00A84955"/>
    <w:rsid w:val="00A8595D"/>
    <w:rsid w:val="00A93F51"/>
    <w:rsid w:val="00A942A2"/>
    <w:rsid w:val="00A94D85"/>
    <w:rsid w:val="00A96EF1"/>
    <w:rsid w:val="00A97E2E"/>
    <w:rsid w:val="00AA0762"/>
    <w:rsid w:val="00AA1423"/>
    <w:rsid w:val="00AA2407"/>
    <w:rsid w:val="00AA4956"/>
    <w:rsid w:val="00AA4A24"/>
    <w:rsid w:val="00AA5B72"/>
    <w:rsid w:val="00AA637E"/>
    <w:rsid w:val="00AA6F78"/>
    <w:rsid w:val="00AB0E3B"/>
    <w:rsid w:val="00AB2236"/>
    <w:rsid w:val="00AB45AE"/>
    <w:rsid w:val="00AB543F"/>
    <w:rsid w:val="00AC095A"/>
    <w:rsid w:val="00AC1A06"/>
    <w:rsid w:val="00AC2261"/>
    <w:rsid w:val="00AC255A"/>
    <w:rsid w:val="00AC35F2"/>
    <w:rsid w:val="00AC367E"/>
    <w:rsid w:val="00AC3738"/>
    <w:rsid w:val="00AC6DC4"/>
    <w:rsid w:val="00AC776B"/>
    <w:rsid w:val="00AC7A5A"/>
    <w:rsid w:val="00AD2036"/>
    <w:rsid w:val="00AD4967"/>
    <w:rsid w:val="00AD4C87"/>
    <w:rsid w:val="00AD5A9E"/>
    <w:rsid w:val="00AD5B8D"/>
    <w:rsid w:val="00AD6489"/>
    <w:rsid w:val="00AD762A"/>
    <w:rsid w:val="00AE0C00"/>
    <w:rsid w:val="00AE1D6D"/>
    <w:rsid w:val="00AE28EF"/>
    <w:rsid w:val="00AE2B3B"/>
    <w:rsid w:val="00AE7290"/>
    <w:rsid w:val="00AF286A"/>
    <w:rsid w:val="00AF39D2"/>
    <w:rsid w:val="00AF59A6"/>
    <w:rsid w:val="00AF7648"/>
    <w:rsid w:val="00AF7B7C"/>
    <w:rsid w:val="00B036BB"/>
    <w:rsid w:val="00B0725D"/>
    <w:rsid w:val="00B109D6"/>
    <w:rsid w:val="00B12556"/>
    <w:rsid w:val="00B13A78"/>
    <w:rsid w:val="00B15FB7"/>
    <w:rsid w:val="00B31587"/>
    <w:rsid w:val="00B317F5"/>
    <w:rsid w:val="00B3421A"/>
    <w:rsid w:val="00B34A19"/>
    <w:rsid w:val="00B36C62"/>
    <w:rsid w:val="00B377A8"/>
    <w:rsid w:val="00B37B11"/>
    <w:rsid w:val="00B40D73"/>
    <w:rsid w:val="00B42401"/>
    <w:rsid w:val="00B441E9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7C3B"/>
    <w:rsid w:val="00B57EF3"/>
    <w:rsid w:val="00B607EC"/>
    <w:rsid w:val="00B61717"/>
    <w:rsid w:val="00B61E33"/>
    <w:rsid w:val="00B629B7"/>
    <w:rsid w:val="00B63E23"/>
    <w:rsid w:val="00B64E70"/>
    <w:rsid w:val="00B67179"/>
    <w:rsid w:val="00B67341"/>
    <w:rsid w:val="00B6764C"/>
    <w:rsid w:val="00B678DD"/>
    <w:rsid w:val="00B67AF4"/>
    <w:rsid w:val="00B714E2"/>
    <w:rsid w:val="00B7355D"/>
    <w:rsid w:val="00B7395F"/>
    <w:rsid w:val="00B74935"/>
    <w:rsid w:val="00B74D61"/>
    <w:rsid w:val="00B759F3"/>
    <w:rsid w:val="00B776E9"/>
    <w:rsid w:val="00B77C6A"/>
    <w:rsid w:val="00B80E53"/>
    <w:rsid w:val="00B8163E"/>
    <w:rsid w:val="00B8193E"/>
    <w:rsid w:val="00B81F6E"/>
    <w:rsid w:val="00B875D3"/>
    <w:rsid w:val="00B90296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34C9"/>
    <w:rsid w:val="00BA365D"/>
    <w:rsid w:val="00BA3FC9"/>
    <w:rsid w:val="00BA4A6A"/>
    <w:rsid w:val="00BA4B73"/>
    <w:rsid w:val="00BA5F04"/>
    <w:rsid w:val="00BA6D98"/>
    <w:rsid w:val="00BA7BF3"/>
    <w:rsid w:val="00BB21A0"/>
    <w:rsid w:val="00BB2A2E"/>
    <w:rsid w:val="00BB481A"/>
    <w:rsid w:val="00BB4E9C"/>
    <w:rsid w:val="00BB5918"/>
    <w:rsid w:val="00BB5AE2"/>
    <w:rsid w:val="00BB7368"/>
    <w:rsid w:val="00BB7A53"/>
    <w:rsid w:val="00BC036B"/>
    <w:rsid w:val="00BC4703"/>
    <w:rsid w:val="00BC5F9F"/>
    <w:rsid w:val="00BC6200"/>
    <w:rsid w:val="00BC7B88"/>
    <w:rsid w:val="00BD0C9A"/>
    <w:rsid w:val="00BD161D"/>
    <w:rsid w:val="00BD1A9A"/>
    <w:rsid w:val="00BD3A4A"/>
    <w:rsid w:val="00BD47B6"/>
    <w:rsid w:val="00BD4A48"/>
    <w:rsid w:val="00BD4CEB"/>
    <w:rsid w:val="00BD5557"/>
    <w:rsid w:val="00BD5588"/>
    <w:rsid w:val="00BD5DEB"/>
    <w:rsid w:val="00BE0DD8"/>
    <w:rsid w:val="00BE2B5E"/>
    <w:rsid w:val="00BE36A8"/>
    <w:rsid w:val="00BE37B1"/>
    <w:rsid w:val="00BE600B"/>
    <w:rsid w:val="00BF08C3"/>
    <w:rsid w:val="00BF0CF2"/>
    <w:rsid w:val="00BF1B83"/>
    <w:rsid w:val="00BF487D"/>
    <w:rsid w:val="00BF4B3C"/>
    <w:rsid w:val="00BF4D49"/>
    <w:rsid w:val="00BF65A3"/>
    <w:rsid w:val="00C06A5F"/>
    <w:rsid w:val="00C06DDF"/>
    <w:rsid w:val="00C07016"/>
    <w:rsid w:val="00C07F29"/>
    <w:rsid w:val="00C12B21"/>
    <w:rsid w:val="00C14D5B"/>
    <w:rsid w:val="00C175C8"/>
    <w:rsid w:val="00C2006D"/>
    <w:rsid w:val="00C2338D"/>
    <w:rsid w:val="00C25A01"/>
    <w:rsid w:val="00C26146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3E10"/>
    <w:rsid w:val="00C43E28"/>
    <w:rsid w:val="00C507CB"/>
    <w:rsid w:val="00C51476"/>
    <w:rsid w:val="00C51EA0"/>
    <w:rsid w:val="00C520D3"/>
    <w:rsid w:val="00C52768"/>
    <w:rsid w:val="00C5615B"/>
    <w:rsid w:val="00C5649C"/>
    <w:rsid w:val="00C663F1"/>
    <w:rsid w:val="00C66829"/>
    <w:rsid w:val="00C66E24"/>
    <w:rsid w:val="00C70614"/>
    <w:rsid w:val="00C706C0"/>
    <w:rsid w:val="00C717DA"/>
    <w:rsid w:val="00C726B6"/>
    <w:rsid w:val="00C74079"/>
    <w:rsid w:val="00C7448B"/>
    <w:rsid w:val="00C76498"/>
    <w:rsid w:val="00C8343F"/>
    <w:rsid w:val="00C838EA"/>
    <w:rsid w:val="00C85BBF"/>
    <w:rsid w:val="00C860F8"/>
    <w:rsid w:val="00C8792D"/>
    <w:rsid w:val="00C87CFD"/>
    <w:rsid w:val="00C90039"/>
    <w:rsid w:val="00C93B11"/>
    <w:rsid w:val="00C93F38"/>
    <w:rsid w:val="00C9583E"/>
    <w:rsid w:val="00C9751E"/>
    <w:rsid w:val="00C97763"/>
    <w:rsid w:val="00CA1960"/>
    <w:rsid w:val="00CA2C05"/>
    <w:rsid w:val="00CA3A29"/>
    <w:rsid w:val="00CA4467"/>
    <w:rsid w:val="00CA504D"/>
    <w:rsid w:val="00CA5407"/>
    <w:rsid w:val="00CA5BE0"/>
    <w:rsid w:val="00CA5E81"/>
    <w:rsid w:val="00CA686D"/>
    <w:rsid w:val="00CA7C03"/>
    <w:rsid w:val="00CA7DCA"/>
    <w:rsid w:val="00CB08C3"/>
    <w:rsid w:val="00CB11EF"/>
    <w:rsid w:val="00CB3CEB"/>
    <w:rsid w:val="00CB5931"/>
    <w:rsid w:val="00CB59D5"/>
    <w:rsid w:val="00CC0673"/>
    <w:rsid w:val="00CC13EA"/>
    <w:rsid w:val="00CC1A6D"/>
    <w:rsid w:val="00CC3FDF"/>
    <w:rsid w:val="00CC4CE2"/>
    <w:rsid w:val="00CC4FFA"/>
    <w:rsid w:val="00CC60B6"/>
    <w:rsid w:val="00CC69E9"/>
    <w:rsid w:val="00CC707F"/>
    <w:rsid w:val="00CD1210"/>
    <w:rsid w:val="00CD28F7"/>
    <w:rsid w:val="00CD44E5"/>
    <w:rsid w:val="00CD47C8"/>
    <w:rsid w:val="00CD4D78"/>
    <w:rsid w:val="00CD6AF6"/>
    <w:rsid w:val="00CD70C0"/>
    <w:rsid w:val="00CE0091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51E"/>
    <w:rsid w:val="00CF4678"/>
    <w:rsid w:val="00CF50E7"/>
    <w:rsid w:val="00CF5C23"/>
    <w:rsid w:val="00CF6B74"/>
    <w:rsid w:val="00CF7AE9"/>
    <w:rsid w:val="00D006AE"/>
    <w:rsid w:val="00D057D9"/>
    <w:rsid w:val="00D115A3"/>
    <w:rsid w:val="00D11637"/>
    <w:rsid w:val="00D12F1B"/>
    <w:rsid w:val="00D13DFB"/>
    <w:rsid w:val="00D16329"/>
    <w:rsid w:val="00D203B7"/>
    <w:rsid w:val="00D22003"/>
    <w:rsid w:val="00D22F7C"/>
    <w:rsid w:val="00D23649"/>
    <w:rsid w:val="00D25884"/>
    <w:rsid w:val="00D25E02"/>
    <w:rsid w:val="00D2620E"/>
    <w:rsid w:val="00D331FB"/>
    <w:rsid w:val="00D35895"/>
    <w:rsid w:val="00D35F3A"/>
    <w:rsid w:val="00D36FCA"/>
    <w:rsid w:val="00D37F80"/>
    <w:rsid w:val="00D40931"/>
    <w:rsid w:val="00D421D3"/>
    <w:rsid w:val="00D42FC3"/>
    <w:rsid w:val="00D43501"/>
    <w:rsid w:val="00D4383B"/>
    <w:rsid w:val="00D43FC4"/>
    <w:rsid w:val="00D468B6"/>
    <w:rsid w:val="00D46F12"/>
    <w:rsid w:val="00D47311"/>
    <w:rsid w:val="00D475D9"/>
    <w:rsid w:val="00D4761D"/>
    <w:rsid w:val="00D4783B"/>
    <w:rsid w:val="00D519DD"/>
    <w:rsid w:val="00D5265B"/>
    <w:rsid w:val="00D52A7D"/>
    <w:rsid w:val="00D52E38"/>
    <w:rsid w:val="00D558A6"/>
    <w:rsid w:val="00D604F9"/>
    <w:rsid w:val="00D60964"/>
    <w:rsid w:val="00D62A7F"/>
    <w:rsid w:val="00D62F07"/>
    <w:rsid w:val="00D62F1E"/>
    <w:rsid w:val="00D6341B"/>
    <w:rsid w:val="00D64A6E"/>
    <w:rsid w:val="00D6561C"/>
    <w:rsid w:val="00D703EA"/>
    <w:rsid w:val="00D706EB"/>
    <w:rsid w:val="00D73602"/>
    <w:rsid w:val="00D73E73"/>
    <w:rsid w:val="00D74F95"/>
    <w:rsid w:val="00D7503A"/>
    <w:rsid w:val="00D76398"/>
    <w:rsid w:val="00D7761B"/>
    <w:rsid w:val="00D83ED7"/>
    <w:rsid w:val="00D84A5A"/>
    <w:rsid w:val="00D863F0"/>
    <w:rsid w:val="00D86FD4"/>
    <w:rsid w:val="00D91397"/>
    <w:rsid w:val="00D914EF"/>
    <w:rsid w:val="00D91F0A"/>
    <w:rsid w:val="00D9276D"/>
    <w:rsid w:val="00D92975"/>
    <w:rsid w:val="00D94329"/>
    <w:rsid w:val="00D95C13"/>
    <w:rsid w:val="00D95FC7"/>
    <w:rsid w:val="00D97330"/>
    <w:rsid w:val="00DA0C81"/>
    <w:rsid w:val="00DA0CB8"/>
    <w:rsid w:val="00DA1649"/>
    <w:rsid w:val="00DA172E"/>
    <w:rsid w:val="00DA2D8F"/>
    <w:rsid w:val="00DA3691"/>
    <w:rsid w:val="00DA3E0C"/>
    <w:rsid w:val="00DA4F5D"/>
    <w:rsid w:val="00DA64C0"/>
    <w:rsid w:val="00DA74D8"/>
    <w:rsid w:val="00DB106B"/>
    <w:rsid w:val="00DB22DA"/>
    <w:rsid w:val="00DB3611"/>
    <w:rsid w:val="00DB3CC7"/>
    <w:rsid w:val="00DB3EA8"/>
    <w:rsid w:val="00DB576F"/>
    <w:rsid w:val="00DB6A79"/>
    <w:rsid w:val="00DC0974"/>
    <w:rsid w:val="00DC09CA"/>
    <w:rsid w:val="00DC3014"/>
    <w:rsid w:val="00DC3312"/>
    <w:rsid w:val="00DC5A0B"/>
    <w:rsid w:val="00DC6317"/>
    <w:rsid w:val="00DC7D87"/>
    <w:rsid w:val="00DD120B"/>
    <w:rsid w:val="00DD2D35"/>
    <w:rsid w:val="00DD3FC9"/>
    <w:rsid w:val="00DD4BF2"/>
    <w:rsid w:val="00DD52CF"/>
    <w:rsid w:val="00DD5735"/>
    <w:rsid w:val="00DD59CB"/>
    <w:rsid w:val="00DD622F"/>
    <w:rsid w:val="00DD7A0C"/>
    <w:rsid w:val="00DE1A10"/>
    <w:rsid w:val="00DE2A5B"/>
    <w:rsid w:val="00DE35D9"/>
    <w:rsid w:val="00DE5855"/>
    <w:rsid w:val="00DE7FAE"/>
    <w:rsid w:val="00DF027D"/>
    <w:rsid w:val="00DF1CF4"/>
    <w:rsid w:val="00DF4199"/>
    <w:rsid w:val="00DF441B"/>
    <w:rsid w:val="00DF5784"/>
    <w:rsid w:val="00DF645B"/>
    <w:rsid w:val="00DF70D1"/>
    <w:rsid w:val="00E00204"/>
    <w:rsid w:val="00E008B9"/>
    <w:rsid w:val="00E019DC"/>
    <w:rsid w:val="00E05555"/>
    <w:rsid w:val="00E075F4"/>
    <w:rsid w:val="00E12819"/>
    <w:rsid w:val="00E1311E"/>
    <w:rsid w:val="00E145F6"/>
    <w:rsid w:val="00E14B3C"/>
    <w:rsid w:val="00E15BA7"/>
    <w:rsid w:val="00E17124"/>
    <w:rsid w:val="00E2281D"/>
    <w:rsid w:val="00E23236"/>
    <w:rsid w:val="00E23D82"/>
    <w:rsid w:val="00E26035"/>
    <w:rsid w:val="00E27F4E"/>
    <w:rsid w:val="00E27F76"/>
    <w:rsid w:val="00E30D64"/>
    <w:rsid w:val="00E3346F"/>
    <w:rsid w:val="00E33944"/>
    <w:rsid w:val="00E33DA2"/>
    <w:rsid w:val="00E340DE"/>
    <w:rsid w:val="00E341E1"/>
    <w:rsid w:val="00E361C0"/>
    <w:rsid w:val="00E37C5B"/>
    <w:rsid w:val="00E42234"/>
    <w:rsid w:val="00E42399"/>
    <w:rsid w:val="00E4415B"/>
    <w:rsid w:val="00E462C4"/>
    <w:rsid w:val="00E51216"/>
    <w:rsid w:val="00E51D32"/>
    <w:rsid w:val="00E54AA9"/>
    <w:rsid w:val="00E5647E"/>
    <w:rsid w:val="00E5762C"/>
    <w:rsid w:val="00E57954"/>
    <w:rsid w:val="00E602BB"/>
    <w:rsid w:val="00E610B2"/>
    <w:rsid w:val="00E6119C"/>
    <w:rsid w:val="00E61AA0"/>
    <w:rsid w:val="00E64F7D"/>
    <w:rsid w:val="00E65E4C"/>
    <w:rsid w:val="00E7090B"/>
    <w:rsid w:val="00E73D8A"/>
    <w:rsid w:val="00E73F9A"/>
    <w:rsid w:val="00E74AFE"/>
    <w:rsid w:val="00E76832"/>
    <w:rsid w:val="00E76D74"/>
    <w:rsid w:val="00E770DD"/>
    <w:rsid w:val="00E7776F"/>
    <w:rsid w:val="00E82C40"/>
    <w:rsid w:val="00E834F5"/>
    <w:rsid w:val="00E87A97"/>
    <w:rsid w:val="00E906A4"/>
    <w:rsid w:val="00E9120B"/>
    <w:rsid w:val="00E919F8"/>
    <w:rsid w:val="00E95759"/>
    <w:rsid w:val="00E96808"/>
    <w:rsid w:val="00E96AD4"/>
    <w:rsid w:val="00EA02A6"/>
    <w:rsid w:val="00EA036A"/>
    <w:rsid w:val="00EA22B2"/>
    <w:rsid w:val="00EA357E"/>
    <w:rsid w:val="00EA64E3"/>
    <w:rsid w:val="00EA71A1"/>
    <w:rsid w:val="00EA7599"/>
    <w:rsid w:val="00EA7608"/>
    <w:rsid w:val="00EB1BAE"/>
    <w:rsid w:val="00EB1D40"/>
    <w:rsid w:val="00EB5DC0"/>
    <w:rsid w:val="00EC1FF0"/>
    <w:rsid w:val="00EC25A2"/>
    <w:rsid w:val="00EC3F9C"/>
    <w:rsid w:val="00EC6667"/>
    <w:rsid w:val="00ED0304"/>
    <w:rsid w:val="00ED0EA7"/>
    <w:rsid w:val="00ED19E4"/>
    <w:rsid w:val="00ED1D2F"/>
    <w:rsid w:val="00ED25BB"/>
    <w:rsid w:val="00ED46DE"/>
    <w:rsid w:val="00ED4E85"/>
    <w:rsid w:val="00ED6789"/>
    <w:rsid w:val="00ED7CB5"/>
    <w:rsid w:val="00EE0997"/>
    <w:rsid w:val="00EE27F4"/>
    <w:rsid w:val="00EE38DE"/>
    <w:rsid w:val="00EE45EB"/>
    <w:rsid w:val="00EE55A4"/>
    <w:rsid w:val="00EE60A9"/>
    <w:rsid w:val="00EE6A3E"/>
    <w:rsid w:val="00EE6CDC"/>
    <w:rsid w:val="00EE7194"/>
    <w:rsid w:val="00EE7335"/>
    <w:rsid w:val="00EF079A"/>
    <w:rsid w:val="00EF0855"/>
    <w:rsid w:val="00EF23B4"/>
    <w:rsid w:val="00EF4098"/>
    <w:rsid w:val="00EF4509"/>
    <w:rsid w:val="00EF6083"/>
    <w:rsid w:val="00EF723C"/>
    <w:rsid w:val="00F00142"/>
    <w:rsid w:val="00F028F4"/>
    <w:rsid w:val="00F03BDC"/>
    <w:rsid w:val="00F0472A"/>
    <w:rsid w:val="00F04FB0"/>
    <w:rsid w:val="00F066D0"/>
    <w:rsid w:val="00F0677F"/>
    <w:rsid w:val="00F07B18"/>
    <w:rsid w:val="00F1183C"/>
    <w:rsid w:val="00F14F6B"/>
    <w:rsid w:val="00F14FE7"/>
    <w:rsid w:val="00F15267"/>
    <w:rsid w:val="00F15EB7"/>
    <w:rsid w:val="00F1763E"/>
    <w:rsid w:val="00F176FA"/>
    <w:rsid w:val="00F22CF2"/>
    <w:rsid w:val="00F25941"/>
    <w:rsid w:val="00F263D6"/>
    <w:rsid w:val="00F26A72"/>
    <w:rsid w:val="00F31367"/>
    <w:rsid w:val="00F316C7"/>
    <w:rsid w:val="00F31FF8"/>
    <w:rsid w:val="00F3215A"/>
    <w:rsid w:val="00F333B6"/>
    <w:rsid w:val="00F33959"/>
    <w:rsid w:val="00F40801"/>
    <w:rsid w:val="00F41BF1"/>
    <w:rsid w:val="00F42817"/>
    <w:rsid w:val="00F42B32"/>
    <w:rsid w:val="00F450BA"/>
    <w:rsid w:val="00F454A9"/>
    <w:rsid w:val="00F47A60"/>
    <w:rsid w:val="00F503EB"/>
    <w:rsid w:val="00F50C39"/>
    <w:rsid w:val="00F5346E"/>
    <w:rsid w:val="00F54943"/>
    <w:rsid w:val="00F549DC"/>
    <w:rsid w:val="00F56C32"/>
    <w:rsid w:val="00F57653"/>
    <w:rsid w:val="00F57F1C"/>
    <w:rsid w:val="00F627A0"/>
    <w:rsid w:val="00F660EE"/>
    <w:rsid w:val="00F6709D"/>
    <w:rsid w:val="00F67C15"/>
    <w:rsid w:val="00F72594"/>
    <w:rsid w:val="00F7478C"/>
    <w:rsid w:val="00F77BAE"/>
    <w:rsid w:val="00F829FB"/>
    <w:rsid w:val="00F83F2B"/>
    <w:rsid w:val="00F86491"/>
    <w:rsid w:val="00F9018C"/>
    <w:rsid w:val="00F91B1E"/>
    <w:rsid w:val="00F91D5E"/>
    <w:rsid w:val="00F92064"/>
    <w:rsid w:val="00F9228A"/>
    <w:rsid w:val="00F9254A"/>
    <w:rsid w:val="00F9268D"/>
    <w:rsid w:val="00F937D5"/>
    <w:rsid w:val="00F9485C"/>
    <w:rsid w:val="00F96A25"/>
    <w:rsid w:val="00F96A86"/>
    <w:rsid w:val="00F97174"/>
    <w:rsid w:val="00F972B5"/>
    <w:rsid w:val="00FA1D0E"/>
    <w:rsid w:val="00FA2403"/>
    <w:rsid w:val="00FA2BE8"/>
    <w:rsid w:val="00FA5839"/>
    <w:rsid w:val="00FA583C"/>
    <w:rsid w:val="00FA64BA"/>
    <w:rsid w:val="00FB016D"/>
    <w:rsid w:val="00FB0574"/>
    <w:rsid w:val="00FB118D"/>
    <w:rsid w:val="00FB133C"/>
    <w:rsid w:val="00FB2121"/>
    <w:rsid w:val="00FB4F20"/>
    <w:rsid w:val="00FB7F7F"/>
    <w:rsid w:val="00FC02EF"/>
    <w:rsid w:val="00FC1BBC"/>
    <w:rsid w:val="00FC3481"/>
    <w:rsid w:val="00FC34E7"/>
    <w:rsid w:val="00FC5816"/>
    <w:rsid w:val="00FD1079"/>
    <w:rsid w:val="00FD1CAD"/>
    <w:rsid w:val="00FD2A6F"/>
    <w:rsid w:val="00FD311E"/>
    <w:rsid w:val="00FD321D"/>
    <w:rsid w:val="00FD3F30"/>
    <w:rsid w:val="00FD571E"/>
    <w:rsid w:val="00FD6783"/>
    <w:rsid w:val="00FD7E98"/>
    <w:rsid w:val="00FE090B"/>
    <w:rsid w:val="00FE1080"/>
    <w:rsid w:val="00FE1749"/>
    <w:rsid w:val="00FE3168"/>
    <w:rsid w:val="00FE3FB1"/>
    <w:rsid w:val="00FE56E9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link w:val="FootnoteTextChar"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62A7F"/>
  </w:style>
  <w:style w:type="character" w:customStyle="1" w:styleId="shorttext">
    <w:name w:val="short_text"/>
    <w:basedOn w:val="DefaultParagraphFont"/>
    <w:rsid w:val="00614E5B"/>
  </w:style>
  <w:style w:type="character" w:customStyle="1" w:styleId="FootnoteTextChar">
    <w:name w:val="Footnote Text Char"/>
    <w:link w:val="FootnoteText"/>
    <w:rsid w:val="005A781C"/>
    <w:rPr>
      <w:lang w:eastAsia="en-US"/>
    </w:rPr>
  </w:style>
  <w:style w:type="character" w:customStyle="1" w:styleId="alt-edited">
    <w:name w:val="alt-edited"/>
    <w:basedOn w:val="DefaultParagraphFont"/>
    <w:rsid w:val="00994340"/>
  </w:style>
  <w:style w:type="character" w:customStyle="1" w:styleId="gt-baf-back">
    <w:name w:val="gt-baf-back"/>
    <w:basedOn w:val="DefaultParagraphFont"/>
    <w:rsid w:val="00DD3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link w:val="FootnoteTextChar"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62A7F"/>
  </w:style>
  <w:style w:type="character" w:customStyle="1" w:styleId="shorttext">
    <w:name w:val="short_text"/>
    <w:basedOn w:val="DefaultParagraphFont"/>
    <w:rsid w:val="00614E5B"/>
  </w:style>
  <w:style w:type="character" w:customStyle="1" w:styleId="FootnoteTextChar">
    <w:name w:val="Footnote Text Char"/>
    <w:link w:val="FootnoteText"/>
    <w:rsid w:val="005A781C"/>
    <w:rPr>
      <w:lang w:eastAsia="en-US"/>
    </w:rPr>
  </w:style>
  <w:style w:type="character" w:customStyle="1" w:styleId="alt-edited">
    <w:name w:val="alt-edited"/>
    <w:basedOn w:val="DefaultParagraphFont"/>
    <w:rsid w:val="00994340"/>
  </w:style>
  <w:style w:type="character" w:customStyle="1" w:styleId="gt-baf-back">
    <w:name w:val="gt-baf-back"/>
    <w:basedOn w:val="DefaultParagraphFont"/>
    <w:rsid w:val="00DD3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2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5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1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68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5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6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42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1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2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56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23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1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317EE22-25F3-4AD7-A369-3EF9B398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914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BAT</dc:creator>
  <cp:lastModifiedBy>Aslı Özaktan</cp:lastModifiedBy>
  <cp:revision>2</cp:revision>
  <cp:lastPrinted>2016-09-20T08:57:00Z</cp:lastPrinted>
  <dcterms:created xsi:type="dcterms:W3CDTF">2016-09-20T10:50:00Z</dcterms:created>
  <dcterms:modified xsi:type="dcterms:W3CDTF">2016-09-20T10:50:00Z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